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0B93" w14:textId="51BA1BF3" w:rsidR="00694857" w:rsidRPr="00D43F3A" w:rsidRDefault="00BE3929">
      <w:pPr>
        <w:spacing w:after="0" w:line="240" w:lineRule="auto"/>
        <w:jc w:val="right"/>
        <w:rPr>
          <w:rFonts w:ascii="Trebuchet MS" w:hAnsi="Trebuchet MS"/>
          <w:b/>
          <w:sz w:val="24"/>
          <w:szCs w:val="24"/>
        </w:rPr>
      </w:pPr>
      <w:r w:rsidRPr="00D43F3A">
        <w:rPr>
          <w:rFonts w:ascii="Trebuchet MS" w:hAnsi="Trebuchet MS"/>
          <w:b/>
          <w:sz w:val="24"/>
          <w:szCs w:val="24"/>
        </w:rPr>
        <w:t xml:space="preserve">ANEXA </w:t>
      </w:r>
      <w:r w:rsidR="00966E08">
        <w:rPr>
          <w:rFonts w:ascii="Trebuchet MS" w:hAnsi="Trebuchet MS"/>
          <w:b/>
          <w:sz w:val="24"/>
          <w:szCs w:val="24"/>
        </w:rPr>
        <w:t>NR</w:t>
      </w:r>
      <w:r w:rsidR="00D43F3A" w:rsidRPr="00D43F3A">
        <w:rPr>
          <w:rFonts w:ascii="Trebuchet MS" w:hAnsi="Trebuchet MS"/>
          <w:b/>
          <w:sz w:val="24"/>
          <w:szCs w:val="24"/>
        </w:rPr>
        <w:t xml:space="preserve">. </w:t>
      </w:r>
      <w:r w:rsidR="00834C27" w:rsidRPr="00D43F3A">
        <w:rPr>
          <w:rFonts w:ascii="Trebuchet MS" w:hAnsi="Trebuchet MS"/>
          <w:b/>
          <w:sz w:val="24"/>
          <w:szCs w:val="24"/>
        </w:rPr>
        <w:t>2</w:t>
      </w:r>
      <w:r w:rsidRPr="00D43F3A">
        <w:rPr>
          <w:rFonts w:ascii="Trebuchet MS" w:hAnsi="Trebuchet MS"/>
          <w:b/>
          <w:sz w:val="24"/>
          <w:szCs w:val="24"/>
        </w:rPr>
        <w:t xml:space="preserve"> - </w:t>
      </w:r>
      <w:r w:rsidR="002F6292" w:rsidRPr="00D43F3A">
        <w:rPr>
          <w:rFonts w:ascii="Trebuchet MS" w:hAnsi="Trebuchet MS"/>
          <w:b/>
          <w:sz w:val="24"/>
          <w:szCs w:val="24"/>
        </w:rPr>
        <w:t>DECLARAȚIA UNICĂ</w:t>
      </w:r>
    </w:p>
    <w:p w14:paraId="00E25155" w14:textId="77777777" w:rsidR="00CD6F26" w:rsidRPr="0023309C" w:rsidRDefault="00CD6F26" w:rsidP="00CD6F26">
      <w:pPr>
        <w:spacing w:after="0" w:line="240" w:lineRule="auto"/>
        <w:rPr>
          <w:rFonts w:ascii="Trebuchet MS" w:hAnsi="Trebuchet MS"/>
          <w:bCs/>
        </w:rPr>
      </w:pPr>
      <w:bookmarkStart w:id="0" w:name="_Hlk131884682"/>
      <w:r w:rsidRPr="0023309C">
        <w:rPr>
          <w:rFonts w:ascii="Trebuchet MS" w:hAnsi="Trebuchet MS"/>
          <w:bCs/>
        </w:rPr>
        <w:t xml:space="preserve">Program: </w:t>
      </w:r>
      <w:r w:rsidRPr="0023309C">
        <w:rPr>
          <w:rFonts w:ascii="Trebuchet MS" w:eastAsia="Times New Roman" w:hAnsi="Trebuchet MS" w:cs="Times New Roman"/>
          <w:bCs/>
        </w:rPr>
        <w:t>Programului Operațional Asistență Tehnică 2021-2027</w:t>
      </w:r>
    </w:p>
    <w:p w14:paraId="0556E35A" w14:textId="1E17B8B6" w:rsidR="00CD6F26" w:rsidRPr="0023309C" w:rsidRDefault="00CD6F26" w:rsidP="00CD6F26">
      <w:pPr>
        <w:spacing w:after="0" w:line="240" w:lineRule="auto"/>
        <w:rPr>
          <w:rFonts w:ascii="Trebuchet MS" w:hAnsi="Trebuchet MS"/>
          <w:bCs/>
        </w:rPr>
      </w:pPr>
      <w:r w:rsidRPr="0023309C">
        <w:rPr>
          <w:rFonts w:ascii="Trebuchet MS" w:hAnsi="Trebuchet MS"/>
          <w:bCs/>
        </w:rPr>
        <w:t xml:space="preserve">Prioritate: </w:t>
      </w:r>
      <w:r w:rsidR="003C7A7C" w:rsidRPr="0023309C">
        <w:rPr>
          <w:rFonts w:ascii="Trebuchet MS" w:hAnsi="Trebuchet MS"/>
          <w:bCs/>
        </w:rPr>
        <w:t>P1</w:t>
      </w:r>
      <w:r w:rsidRPr="0023309C">
        <w:rPr>
          <w:rFonts w:ascii="Trebuchet MS" w:hAnsi="Trebuchet MS"/>
          <w:bCs/>
        </w:rPr>
        <w:t xml:space="preserve">- </w:t>
      </w:r>
      <w:r w:rsidR="00FA7DC5" w:rsidRPr="0023309C">
        <w:rPr>
          <w:rFonts w:ascii="Trebuchet MS" w:hAnsi="Trebuchet MS"/>
          <w:bCs/>
          <w:shd w:val="clear" w:color="auto" w:fill="FFFFFF"/>
        </w:rPr>
        <w:t>Asigurarea func</w:t>
      </w:r>
      <w:r w:rsidR="00FA7DC5" w:rsidRPr="0023309C">
        <w:rPr>
          <w:rFonts w:ascii="Trebuchet MS" w:hAnsi="Trebuchet MS" w:cs="Calibri"/>
          <w:bCs/>
          <w:shd w:val="clear" w:color="auto" w:fill="FFFFFF"/>
        </w:rPr>
        <w:t>ț</w:t>
      </w:r>
      <w:r w:rsidR="00FA7DC5" w:rsidRPr="0023309C">
        <w:rPr>
          <w:rFonts w:ascii="Trebuchet MS" w:hAnsi="Trebuchet MS"/>
          <w:bCs/>
          <w:shd w:val="clear" w:color="auto" w:fill="FFFFFF"/>
        </w:rPr>
        <w:t>ion</w:t>
      </w:r>
      <w:r w:rsidR="00FA7DC5" w:rsidRPr="0023309C">
        <w:rPr>
          <w:rFonts w:ascii="Trebuchet MS" w:hAnsi="Trebuchet MS" w:cs="Helvetica"/>
          <w:bCs/>
          <w:shd w:val="clear" w:color="auto" w:fill="FFFFFF"/>
        </w:rPr>
        <w:t>ă</w:t>
      </w:r>
      <w:r w:rsidR="00FA7DC5" w:rsidRPr="0023309C">
        <w:rPr>
          <w:rFonts w:ascii="Trebuchet MS" w:hAnsi="Trebuchet MS"/>
          <w:bCs/>
          <w:shd w:val="clear" w:color="auto" w:fill="FFFFFF"/>
        </w:rPr>
        <w:t xml:space="preserve">rii sistemului de coordonare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control al fondurilor FEDR, FC, FSE+, FTJ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gestionarea PO</w:t>
      </w:r>
      <w:r w:rsidRPr="0023309C" w:rsidDel="00824AFE">
        <w:rPr>
          <w:rFonts w:ascii="Trebuchet MS" w:hAnsi="Trebuchet MS"/>
          <w:bCs/>
        </w:rPr>
        <w:t xml:space="preserve"> </w:t>
      </w:r>
    </w:p>
    <w:p w14:paraId="4446E02D" w14:textId="006110DE" w:rsidR="00694857" w:rsidRPr="0023309C" w:rsidRDefault="00CD6F26">
      <w:pPr>
        <w:spacing w:after="0" w:line="240" w:lineRule="auto"/>
        <w:rPr>
          <w:rFonts w:ascii="Trebuchet MS" w:hAnsi="Trebuchet MS"/>
          <w:bCs/>
        </w:rPr>
      </w:pPr>
      <w:r w:rsidRPr="0023309C">
        <w:rPr>
          <w:rFonts w:ascii="Trebuchet MS" w:hAnsi="Trebuchet MS"/>
          <w:bCs/>
        </w:rPr>
        <w:t xml:space="preserve">Obiectiv specific: </w:t>
      </w:r>
      <w:r w:rsidR="00E45405" w:rsidRPr="0023309C">
        <w:rPr>
          <w:rFonts w:ascii="Trebuchet MS" w:hAnsi="Trebuchet MS"/>
          <w:bCs/>
          <w:sz w:val="24"/>
          <w:szCs w:val="24"/>
        </w:rPr>
        <w:t>&lt;</w:t>
      </w:r>
      <w:proofErr w:type="spellStart"/>
      <w:r w:rsidR="00E45405" w:rsidRPr="0023309C">
        <w:rPr>
          <w:rFonts w:ascii="Trebuchet MS" w:hAnsi="Trebuchet MS"/>
          <w:bCs/>
          <w:sz w:val="24"/>
          <w:szCs w:val="24"/>
        </w:rPr>
        <w:t>obiectivSpecific</w:t>
      </w:r>
      <w:proofErr w:type="spellEnd"/>
      <w:r w:rsidR="00E45405" w:rsidRPr="0023309C">
        <w:rPr>
          <w:rFonts w:ascii="Trebuchet MS" w:hAnsi="Trebuchet MS"/>
          <w:bCs/>
          <w:sz w:val="24"/>
          <w:szCs w:val="24"/>
        </w:rPr>
        <w:t>&gt;</w:t>
      </w:r>
    </w:p>
    <w:p w14:paraId="6E12FEEE" w14:textId="3C327FF3" w:rsidR="00694857" w:rsidRPr="0023309C" w:rsidRDefault="002F6292">
      <w:pPr>
        <w:spacing w:after="0" w:line="240" w:lineRule="auto"/>
        <w:rPr>
          <w:rFonts w:ascii="Trebuchet MS" w:hAnsi="Trebuchet MS"/>
          <w:bCs/>
        </w:rPr>
      </w:pPr>
      <w:r w:rsidRPr="0023309C">
        <w:rPr>
          <w:rFonts w:ascii="Trebuchet MS" w:hAnsi="Trebuchet MS"/>
          <w:bCs/>
        </w:rPr>
        <w:t>Apel de proiecte: &lt;titlu</w:t>
      </w:r>
      <w:r w:rsidR="001B14EE">
        <w:rPr>
          <w:rFonts w:ascii="Trebuchet MS" w:hAnsi="Trebuchet MS"/>
          <w:bCs/>
        </w:rPr>
        <w:t xml:space="preserve"> </w:t>
      </w:r>
      <w:r w:rsidRPr="0023309C">
        <w:rPr>
          <w:rFonts w:ascii="Trebuchet MS" w:hAnsi="Trebuchet MS"/>
          <w:bCs/>
        </w:rPr>
        <w:t>Apel&gt;</w:t>
      </w:r>
    </w:p>
    <w:p w14:paraId="69CACF78" w14:textId="77777777" w:rsidR="00B01FD4" w:rsidRPr="0023309C" w:rsidRDefault="00B01FD4" w:rsidP="00B01FD4">
      <w:pPr>
        <w:spacing w:after="0" w:line="240" w:lineRule="auto"/>
        <w:rPr>
          <w:rFonts w:ascii="Trebuchet MS" w:hAnsi="Trebuchet MS"/>
          <w:bCs/>
        </w:rPr>
      </w:pPr>
      <w:r w:rsidRPr="0023309C">
        <w:rPr>
          <w:rFonts w:ascii="Trebuchet MS" w:hAnsi="Trebuchet MS"/>
          <w:bCs/>
        </w:rPr>
        <w:t>Cod SMIS: &lt;cod SMIS&gt;</w:t>
      </w:r>
    </w:p>
    <w:bookmarkEnd w:id="0"/>
    <w:p w14:paraId="46D5C6C9" w14:textId="77777777" w:rsidR="00694857" w:rsidRPr="0023309C" w:rsidRDefault="00694857">
      <w:pPr>
        <w:spacing w:after="0" w:line="240" w:lineRule="auto"/>
        <w:rPr>
          <w:rFonts w:ascii="Trebuchet MS" w:hAnsi="Trebuchet MS"/>
          <w:bCs/>
          <w:sz w:val="24"/>
          <w:szCs w:val="24"/>
        </w:rPr>
      </w:pPr>
    </w:p>
    <w:p w14:paraId="1237F519" w14:textId="77777777" w:rsidR="00694857" w:rsidRPr="0023309C" w:rsidRDefault="002F6292">
      <w:pPr>
        <w:spacing w:after="0" w:line="240" w:lineRule="auto"/>
        <w:jc w:val="center"/>
        <w:rPr>
          <w:rFonts w:ascii="Trebuchet MS" w:hAnsi="Trebuchet MS"/>
          <w:bCs/>
          <w:sz w:val="24"/>
          <w:szCs w:val="24"/>
        </w:rPr>
      </w:pPr>
      <w:r w:rsidRPr="0023309C">
        <w:rPr>
          <w:rFonts w:ascii="Trebuchet MS" w:hAnsi="Trebuchet MS"/>
          <w:bCs/>
          <w:sz w:val="24"/>
          <w:szCs w:val="24"/>
        </w:rPr>
        <w:t>DECLARAȚIE UNICĂ</w:t>
      </w:r>
    </w:p>
    <w:p w14:paraId="07C27F07" w14:textId="77777777" w:rsidR="00694857" w:rsidRPr="0023309C" w:rsidRDefault="00694857">
      <w:pPr>
        <w:spacing w:after="0" w:line="240" w:lineRule="auto"/>
        <w:jc w:val="center"/>
        <w:rPr>
          <w:rFonts w:ascii="Trebuchet MS" w:hAnsi="Trebuchet MS"/>
          <w:bCs/>
          <w:sz w:val="24"/>
          <w:szCs w:val="24"/>
        </w:rPr>
      </w:pPr>
    </w:p>
    <w:p w14:paraId="4B8FD2D5" w14:textId="77777777" w:rsidR="00694857" w:rsidRPr="0023309C" w:rsidRDefault="002F6292">
      <w:pPr>
        <w:spacing w:after="0" w:line="240" w:lineRule="auto"/>
        <w:jc w:val="both"/>
        <w:rPr>
          <w:rFonts w:ascii="Trebuchet MS" w:hAnsi="Trebuchet MS"/>
          <w:bCs/>
          <w:sz w:val="24"/>
          <w:szCs w:val="24"/>
        </w:rPr>
      </w:pPr>
      <w:r w:rsidRPr="0023309C">
        <w:rPr>
          <w:rFonts w:ascii="Trebuchet MS" w:hAnsi="Trebuchet MS"/>
          <w:bCs/>
          <w:sz w:val="24"/>
          <w:szCs w:val="24"/>
        </w:rPr>
        <w:t>Subsemnatul/subsemnata &lt;</w:t>
      </w:r>
      <w:r w:rsidRPr="0023309C">
        <w:rPr>
          <w:rFonts w:ascii="Trebuchet MS" w:hAnsi="Trebuchet MS"/>
          <w:bCs/>
          <w:i/>
          <w:sz w:val="24"/>
          <w:szCs w:val="24"/>
          <w:shd w:val="clear" w:color="auto" w:fill="B2B2B2"/>
        </w:rPr>
        <w:t>nume</w:t>
      </w:r>
      <w:r w:rsidRPr="0023309C">
        <w:rPr>
          <w:rFonts w:ascii="Trebuchet MS" w:hAnsi="Trebuchet MS"/>
          <w:bCs/>
          <w:i/>
          <w:sz w:val="24"/>
          <w:szCs w:val="24"/>
        </w:rPr>
        <w:t>&gt;, &lt;</w:t>
      </w:r>
      <w:r w:rsidRPr="0023309C">
        <w:rPr>
          <w:rFonts w:ascii="Trebuchet MS" w:hAnsi="Trebuchet MS"/>
          <w:bCs/>
          <w:i/>
          <w:sz w:val="24"/>
          <w:szCs w:val="24"/>
          <w:shd w:val="clear" w:color="auto" w:fill="B2B2B2"/>
        </w:rPr>
        <w:t>prenume</w:t>
      </w:r>
      <w:r w:rsidRPr="0023309C">
        <w:rPr>
          <w:rFonts w:ascii="Trebuchet MS" w:hAnsi="Trebuchet MS"/>
          <w:bCs/>
          <w:i/>
          <w:sz w:val="24"/>
          <w:szCs w:val="24"/>
        </w:rPr>
        <w:t>&gt;</w:t>
      </w:r>
      <w:r w:rsidRPr="0023309C">
        <w:rPr>
          <w:rFonts w:ascii="Trebuchet MS" w:hAnsi="Trebuchet MS"/>
          <w:bCs/>
          <w:sz w:val="24"/>
          <w:szCs w:val="24"/>
        </w:rPr>
        <w:t>, posesor al  BI/CI, seria &lt;</w:t>
      </w:r>
      <w:proofErr w:type="spellStart"/>
      <w:r w:rsidRPr="0023309C">
        <w:rPr>
          <w:rFonts w:ascii="Trebuchet MS" w:hAnsi="Trebuchet MS"/>
          <w:bCs/>
          <w:sz w:val="24"/>
          <w:szCs w:val="24"/>
          <w:shd w:val="clear" w:color="auto" w:fill="B2B2B2"/>
        </w:rPr>
        <w:t>seriaCI</w:t>
      </w:r>
      <w:proofErr w:type="spellEnd"/>
      <w:r w:rsidRPr="0023309C">
        <w:rPr>
          <w:rFonts w:ascii="Trebuchet MS" w:hAnsi="Trebuchet MS"/>
          <w:bCs/>
          <w:sz w:val="24"/>
          <w:szCs w:val="24"/>
        </w:rPr>
        <w:t>&gt; nr. &lt;</w:t>
      </w:r>
      <w:proofErr w:type="spellStart"/>
      <w:r w:rsidRPr="0023309C">
        <w:rPr>
          <w:rFonts w:ascii="Trebuchet MS" w:hAnsi="Trebuchet MS"/>
          <w:bCs/>
          <w:sz w:val="24"/>
          <w:szCs w:val="24"/>
          <w:shd w:val="clear" w:color="auto" w:fill="B2B2B2"/>
        </w:rPr>
        <w:t>nrCi</w:t>
      </w:r>
      <w:proofErr w:type="spellEnd"/>
      <w:r w:rsidRPr="0023309C">
        <w:rPr>
          <w:rFonts w:ascii="Trebuchet MS" w:hAnsi="Trebuchet MS"/>
          <w:bCs/>
          <w:sz w:val="24"/>
          <w:szCs w:val="24"/>
        </w:rPr>
        <w:t>&gt;, CNP &lt;</w:t>
      </w:r>
      <w:r w:rsidRPr="0023309C">
        <w:rPr>
          <w:rFonts w:ascii="Trebuchet MS" w:hAnsi="Trebuchet MS"/>
          <w:bCs/>
          <w:sz w:val="24"/>
          <w:szCs w:val="24"/>
          <w:shd w:val="clear" w:color="auto" w:fill="B2B2B2"/>
        </w:rPr>
        <w:t>CNP</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reprezentant/</w:t>
      </w:r>
      <w:proofErr w:type="spellStart"/>
      <w:r w:rsidRPr="0023309C">
        <w:rPr>
          <w:rFonts w:ascii="Trebuchet MS" w:hAnsi="Trebuchet MS"/>
          <w:bCs/>
          <w:sz w:val="24"/>
          <w:szCs w:val="24"/>
          <w:shd w:val="clear" w:color="auto" w:fill="B2B2B2"/>
        </w:rPr>
        <w:t>imputernicit</w:t>
      </w:r>
      <w:proofErr w:type="spellEnd"/>
      <w:r w:rsidRPr="0023309C">
        <w:rPr>
          <w:rFonts w:ascii="Trebuchet MS" w:hAnsi="Trebuchet MS"/>
          <w:bCs/>
          <w:sz w:val="24"/>
          <w:szCs w:val="24"/>
        </w:rPr>
        <w:t>&gt; al &lt;</w:t>
      </w:r>
      <w:r w:rsidRPr="0023309C">
        <w:rPr>
          <w:rFonts w:ascii="Trebuchet MS" w:hAnsi="Trebuchet MS"/>
          <w:bCs/>
          <w:sz w:val="24"/>
          <w:szCs w:val="24"/>
          <w:shd w:val="clear" w:color="auto" w:fill="B2B2B2"/>
        </w:rPr>
        <w:t>entitate</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calitate în parteneriat - partener/lider</w:t>
      </w:r>
      <w:r w:rsidRPr="0023309C">
        <w:rPr>
          <w:rFonts w:ascii="Trebuchet MS" w:hAnsi="Trebuchet MS"/>
          <w:bCs/>
          <w:sz w:val="24"/>
          <w:szCs w:val="24"/>
        </w:rPr>
        <w:t>&gt;</w:t>
      </w:r>
      <w:r w:rsidRPr="0023309C">
        <w:rPr>
          <w:rFonts w:ascii="Trebuchet MS" w:hAnsi="Trebuchet MS"/>
          <w:bCs/>
          <w:i/>
          <w:sz w:val="24"/>
          <w:szCs w:val="24"/>
        </w:rPr>
        <w:t xml:space="preserve"> al parteneriatului format din </w:t>
      </w:r>
      <w:r w:rsidRPr="0023309C">
        <w:rPr>
          <w:rFonts w:ascii="Trebuchet MS" w:hAnsi="Trebuchet MS"/>
          <w:bCs/>
          <w:i/>
          <w:sz w:val="24"/>
          <w:szCs w:val="24"/>
          <w:shd w:val="clear" w:color="auto" w:fill="B2B2B2"/>
        </w:rPr>
        <w:t>&lt;denumire parteneriat&gt;</w:t>
      </w:r>
      <w:r w:rsidRPr="0023309C">
        <w:rPr>
          <w:rFonts w:ascii="Trebuchet MS" w:hAnsi="Trebuchet MS"/>
          <w:bCs/>
          <w:sz w:val="24"/>
          <w:szCs w:val="24"/>
        </w:rPr>
        <w:t xml:space="preserve">, cunoscând prevederile </w:t>
      </w:r>
      <w:r w:rsidR="00231C4D" w:rsidRPr="00D75714">
        <w:rPr>
          <w:rFonts w:ascii="Trebuchet MS" w:hAnsi="Trebuchet MS"/>
          <w:bCs/>
          <w:sz w:val="24"/>
          <w:szCs w:val="24"/>
        </w:rPr>
        <w:t>legale</w:t>
      </w:r>
      <w:r w:rsidRPr="00D75714">
        <w:rPr>
          <w:rFonts w:ascii="Trebuchet MS" w:hAnsi="Trebuchet MS"/>
          <w:bCs/>
          <w:sz w:val="24"/>
          <w:szCs w:val="24"/>
        </w:rPr>
        <w:t xml:space="preserve"> </w:t>
      </w:r>
      <w:r w:rsidRPr="0023309C">
        <w:rPr>
          <w:rFonts w:ascii="Trebuchet MS" w:hAnsi="Trebuchet MS"/>
          <w:bCs/>
          <w:sz w:val="24"/>
          <w:szCs w:val="24"/>
        </w:rPr>
        <w:t>privind falsul în declarații și falsul intelectual, declar următoarele:</w:t>
      </w:r>
    </w:p>
    <w:p w14:paraId="6798246C" w14:textId="77777777" w:rsidR="00694857" w:rsidRPr="0023309C" w:rsidRDefault="002F6292">
      <w:pPr>
        <w:pStyle w:val="bullet"/>
        <w:numPr>
          <w:ilvl w:val="0"/>
          <w:numId w:val="0"/>
        </w:numPr>
        <w:spacing w:before="0" w:after="0"/>
        <w:rPr>
          <w:bCs/>
          <w:sz w:val="24"/>
        </w:rPr>
      </w:pPr>
      <w:r w:rsidRPr="0023309C">
        <w:rPr>
          <w:bCs/>
          <w:i/>
          <w:iCs/>
          <w:sz w:val="24"/>
          <w:lang w:eastAsia="sk-SK"/>
        </w:rPr>
        <w:t xml:space="preserve"> &lt;</w:t>
      </w:r>
      <w:r w:rsidRPr="0023309C">
        <w:rPr>
          <w:bCs/>
          <w:i/>
          <w:iCs/>
          <w:sz w:val="24"/>
          <w:shd w:val="clear" w:color="auto" w:fill="B2B2B2"/>
          <w:lang w:eastAsia="sk-SK"/>
        </w:rPr>
        <w:t>solicitant</w:t>
      </w:r>
      <w:r w:rsidRPr="0023309C">
        <w:rPr>
          <w:bCs/>
          <w:i/>
          <w:iCs/>
          <w:sz w:val="24"/>
          <w:lang w:eastAsia="sk-SK"/>
        </w:rPr>
        <w:t>&gt;</w:t>
      </w:r>
      <w:r w:rsidRPr="0023309C">
        <w:rPr>
          <w:bCs/>
          <w:sz w:val="24"/>
        </w:rPr>
        <w:t xml:space="preserve"> depune Cererea de finanțare cu titlul &lt;</w:t>
      </w:r>
      <w:r w:rsidRPr="0023309C">
        <w:rPr>
          <w:bCs/>
          <w:sz w:val="24"/>
          <w:shd w:val="clear" w:color="auto" w:fill="B2B2B2"/>
        </w:rPr>
        <w:t>titlu proiect</w:t>
      </w:r>
      <w:r w:rsidRPr="0023309C">
        <w:rPr>
          <w:bCs/>
          <w:sz w:val="24"/>
        </w:rPr>
        <w:t>&gt;, depus în cadrul Apelului de proiecte &lt;</w:t>
      </w:r>
      <w:r w:rsidRPr="0023309C">
        <w:rPr>
          <w:bCs/>
          <w:sz w:val="24"/>
          <w:shd w:val="clear" w:color="auto" w:fill="B2B2B2"/>
        </w:rPr>
        <w:t>titlu apel</w:t>
      </w:r>
      <w:r w:rsidRPr="0023309C">
        <w:rPr>
          <w:bCs/>
          <w:sz w:val="24"/>
        </w:rPr>
        <w:t>&gt;, lansat în cadrul programului &lt;</w:t>
      </w:r>
      <w:r w:rsidRPr="0023309C">
        <w:rPr>
          <w:bCs/>
          <w:sz w:val="24"/>
          <w:shd w:val="clear" w:color="auto" w:fill="B2B2B2"/>
        </w:rPr>
        <w:t>program</w:t>
      </w:r>
      <w:r w:rsidRPr="0023309C">
        <w:rPr>
          <w:bCs/>
          <w:sz w:val="24"/>
        </w:rPr>
        <w:t>&gt;, prioritatea &lt;</w:t>
      </w:r>
      <w:r w:rsidRPr="0023309C">
        <w:rPr>
          <w:bCs/>
          <w:sz w:val="24"/>
          <w:shd w:val="clear" w:color="auto" w:fill="B2B2B2"/>
        </w:rPr>
        <w:t>prioritate</w:t>
      </w:r>
      <w:r w:rsidRPr="0023309C">
        <w:rPr>
          <w:bCs/>
          <w:sz w:val="24"/>
        </w:rPr>
        <w:t>&gt;, obiectiv specific &lt;</w:t>
      </w:r>
      <w:proofErr w:type="spellStart"/>
      <w:r w:rsidRPr="0023309C">
        <w:rPr>
          <w:bCs/>
          <w:sz w:val="24"/>
          <w:shd w:val="clear" w:color="auto" w:fill="B2B2B2"/>
        </w:rPr>
        <w:t>obiectivSpecific</w:t>
      </w:r>
      <w:proofErr w:type="spellEnd"/>
      <w:r w:rsidRPr="0023309C">
        <w:rPr>
          <w:bCs/>
          <w:sz w:val="24"/>
        </w:rPr>
        <w:t>&gt; în calitate de &lt;</w:t>
      </w:r>
      <w:r w:rsidRPr="0023309C">
        <w:rPr>
          <w:bCs/>
          <w:sz w:val="24"/>
          <w:shd w:val="clear" w:color="auto" w:fill="B2B2B2"/>
        </w:rPr>
        <w:t>calitatea în proiect</w:t>
      </w:r>
      <w:r w:rsidRPr="0023309C">
        <w:rPr>
          <w:bCs/>
          <w:sz w:val="24"/>
        </w:rPr>
        <w:t xml:space="preserve">&gt;, proiect pentru care va fi asigurata o contribuție proprie de </w:t>
      </w:r>
      <w:r w:rsidRPr="0023309C">
        <w:rPr>
          <w:rFonts w:cs="Times New Roman"/>
          <w:bCs/>
          <w:i/>
          <w:sz w:val="24"/>
        </w:rPr>
        <w:t>&lt;</w:t>
      </w:r>
      <w:proofErr w:type="spellStart"/>
      <w:r w:rsidRPr="0023309C">
        <w:rPr>
          <w:rFonts w:cs="Times New Roman"/>
          <w:bCs/>
          <w:i/>
          <w:sz w:val="24"/>
          <w:shd w:val="clear" w:color="auto" w:fill="B2B2B2"/>
        </w:rPr>
        <w:t>contributia</w:t>
      </w:r>
      <w:proofErr w:type="spellEnd"/>
      <w:r w:rsidRPr="0023309C">
        <w:rPr>
          <w:rFonts w:cs="Times New Roman"/>
          <w:bCs/>
          <w:i/>
          <w:sz w:val="24"/>
          <w:shd w:val="clear" w:color="auto" w:fill="B2B2B2"/>
        </w:rPr>
        <w:t xml:space="preserve"> Proprie</w:t>
      </w:r>
      <w:r w:rsidRPr="0023309C">
        <w:rPr>
          <w:rFonts w:cs="Times New Roman"/>
          <w:bCs/>
          <w:i/>
          <w:sz w:val="24"/>
        </w:rPr>
        <w:t>&gt; lei, reprezentând &lt;</w:t>
      </w:r>
      <w:r w:rsidRPr="0023309C">
        <w:rPr>
          <w:rFonts w:cs="Times New Roman"/>
          <w:bCs/>
          <w:i/>
          <w:sz w:val="24"/>
          <w:shd w:val="clear" w:color="auto" w:fill="999999"/>
        </w:rPr>
        <w:t>x</w:t>
      </w:r>
      <w:r w:rsidRPr="0023309C">
        <w:rPr>
          <w:rFonts w:cs="Times New Roman"/>
          <w:bCs/>
          <w:i/>
          <w:sz w:val="24"/>
        </w:rPr>
        <w:t xml:space="preserve">&gt;% din valoarea eligibilă a proiectului. </w:t>
      </w:r>
      <w:r w:rsidRPr="0023309C">
        <w:rPr>
          <w:rFonts w:cs="Times New Roman"/>
          <w:bCs/>
          <w:i/>
          <w:iCs/>
          <w:sz w:val="18"/>
          <w:szCs w:val="18"/>
        </w:rPr>
        <w:t xml:space="preserve">(unde x% = se va calcula din datele introduse în Cererea de finanțare ca </w:t>
      </w:r>
      <w:proofErr w:type="spellStart"/>
      <w:r w:rsidRPr="0023309C">
        <w:rPr>
          <w:rFonts w:cs="Times New Roman"/>
          <w:bCs/>
          <w:i/>
          <w:iCs/>
          <w:sz w:val="18"/>
          <w:szCs w:val="18"/>
        </w:rPr>
        <w:t>contributie</w:t>
      </w:r>
      <w:proofErr w:type="spellEnd"/>
      <w:r w:rsidRPr="0023309C">
        <w:rPr>
          <w:rFonts w:cs="Times New Roman"/>
          <w:bCs/>
          <w:i/>
          <w:iCs/>
          <w:sz w:val="18"/>
          <w:szCs w:val="18"/>
        </w:rPr>
        <w:t xml:space="preserve"> proprie din valoarea eligibilă a proiectului).</w:t>
      </w:r>
    </w:p>
    <w:p w14:paraId="52BA246A" w14:textId="77777777" w:rsidR="00694857" w:rsidRPr="0023309C" w:rsidRDefault="00694857">
      <w:pPr>
        <w:pStyle w:val="bullet"/>
        <w:numPr>
          <w:ilvl w:val="0"/>
          <w:numId w:val="0"/>
        </w:numPr>
        <w:spacing w:before="0" w:after="0"/>
        <w:rPr>
          <w:bCs/>
          <w:sz w:val="24"/>
        </w:rPr>
      </w:pPr>
    </w:p>
    <w:p w14:paraId="4A13E6E6" w14:textId="677BFB40" w:rsidR="00694857" w:rsidRPr="00054846" w:rsidRDefault="00E45405" w:rsidP="00E45405">
      <w:pPr>
        <w:pStyle w:val="bullet"/>
        <w:numPr>
          <w:ilvl w:val="0"/>
          <w:numId w:val="3"/>
        </w:numPr>
        <w:spacing w:before="0" w:after="0"/>
        <w:rPr>
          <w:bCs/>
          <w:iCs/>
          <w:sz w:val="24"/>
          <w:lang w:eastAsia="sk-SK"/>
        </w:rPr>
      </w:pPr>
      <w:r w:rsidRPr="00054846">
        <w:rPr>
          <w:bCs/>
          <w:iCs/>
          <w:sz w:val="24"/>
          <w:lang w:eastAsia="sk-SK"/>
        </w:rPr>
        <w:t>Sunt respectate</w:t>
      </w:r>
      <w:r w:rsidR="002F6292" w:rsidRPr="00054846">
        <w:rPr>
          <w:bCs/>
          <w:iCs/>
          <w:sz w:val="24"/>
          <w:lang w:eastAsia="sk-SK"/>
        </w:rPr>
        <w:t xml:space="preserve"> cerințele specifice de eligibilitate aplicabile proiectului și solicitantului, </w:t>
      </w:r>
      <w:r w:rsidRPr="00054846">
        <w:rPr>
          <w:bCs/>
          <w:iCs/>
          <w:sz w:val="24"/>
          <w:lang w:eastAsia="sk-SK"/>
        </w:rPr>
        <w:t>în condițiile și la termenele prevăzute în Ghidul Solicitantului, după cum urmează</w:t>
      </w:r>
      <w:r w:rsidR="002F6292" w:rsidRPr="00054846">
        <w:rPr>
          <w:bCs/>
          <w:iCs/>
          <w:sz w:val="24"/>
          <w:lang w:eastAsia="sk-SK"/>
        </w:rPr>
        <w:t>:</w:t>
      </w:r>
    </w:p>
    <w:p w14:paraId="788DF113" w14:textId="77777777" w:rsidR="00FD3F3C" w:rsidRPr="0023309C" w:rsidRDefault="00FD3F3C" w:rsidP="00FD3F3C">
      <w:pPr>
        <w:pStyle w:val="bullet"/>
        <w:numPr>
          <w:ilvl w:val="0"/>
          <w:numId w:val="0"/>
        </w:numPr>
        <w:spacing w:before="0" w:after="0"/>
        <w:ind w:left="720"/>
        <w:rPr>
          <w:bCs/>
          <w:iCs/>
          <w:sz w:val="24"/>
          <w:lang w:eastAsia="sk-SK"/>
        </w:rPr>
      </w:pPr>
    </w:p>
    <w:bookmarkStart w:id="1" w:name="__Fieldmark__14449_1580758020"/>
    <w:bookmarkEnd w:id="1"/>
    <w:p w14:paraId="786658D7" w14:textId="2EFB88AA"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Cerința 1.</w:t>
      </w:r>
      <w:r w:rsidR="002F6292" w:rsidRPr="0023309C">
        <w:rPr>
          <w:bCs/>
          <w:i/>
          <w:iCs/>
          <w:sz w:val="24"/>
          <w:lang w:eastAsia="sk-SK"/>
        </w:rPr>
        <w:t xml:space="preserve"> </w:t>
      </w:r>
      <w:r w:rsidR="00CD6F26" w:rsidRPr="0023309C">
        <w:rPr>
          <w:bCs/>
          <w:i/>
          <w:iCs/>
          <w:sz w:val="24"/>
          <w:lang w:eastAsia="sk-SK"/>
        </w:rPr>
        <w:t>Solicitantul este eligibil conform</w:t>
      </w:r>
      <w:r w:rsidR="005A62F6" w:rsidRPr="0023309C">
        <w:rPr>
          <w:bCs/>
          <w:i/>
          <w:iCs/>
          <w:sz w:val="24"/>
          <w:lang w:eastAsia="sk-SK"/>
        </w:rPr>
        <w:t xml:space="preserve">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005A62F6" w:rsidRPr="0023309C">
        <w:rPr>
          <w:bCs/>
          <w:i/>
          <w:iCs/>
          <w:sz w:val="24"/>
          <w:lang w:eastAsia="sk-SK"/>
        </w:rPr>
        <w:t xml:space="preserve">pct. 5.1. Eligibilitatea solicitanților, </w:t>
      </w:r>
      <w:r w:rsidR="00CD6F26" w:rsidRPr="0023309C">
        <w:rPr>
          <w:bCs/>
          <w:i/>
          <w:iCs/>
          <w:sz w:val="24"/>
          <w:lang w:eastAsia="sk-SK"/>
        </w:rPr>
        <w:t xml:space="preserve">din Ghidul Solicitantului </w:t>
      </w:r>
      <w:proofErr w:type="spellStart"/>
      <w:r w:rsidR="00814FE4">
        <w:rPr>
          <w:bCs/>
          <w:i/>
          <w:iCs/>
          <w:sz w:val="24"/>
          <w:lang w:eastAsia="sk-SK"/>
        </w:rPr>
        <w:t>PoAT</w:t>
      </w:r>
      <w:proofErr w:type="spellEnd"/>
      <w:r w:rsidR="00814FE4">
        <w:rPr>
          <w:bCs/>
          <w:i/>
          <w:iCs/>
          <w:sz w:val="24"/>
          <w:lang w:eastAsia="sk-SK"/>
        </w:rPr>
        <w:t xml:space="preserve"> </w:t>
      </w:r>
      <w:r w:rsidR="00CD6F26" w:rsidRPr="0023309C">
        <w:rPr>
          <w:bCs/>
          <w:i/>
          <w:iCs/>
          <w:sz w:val="24"/>
          <w:lang w:eastAsia="sk-SK"/>
        </w:rPr>
        <w:t>2021-202</w:t>
      </w:r>
      <w:r w:rsidR="003C7A7C" w:rsidRPr="0023309C">
        <w:rPr>
          <w:bCs/>
          <w:i/>
          <w:iCs/>
          <w:sz w:val="24"/>
          <w:lang w:eastAsia="sk-SK"/>
        </w:rPr>
        <w:t>7</w:t>
      </w:r>
      <w:r w:rsidR="00814FE4">
        <w:rPr>
          <w:bCs/>
          <w:i/>
          <w:iCs/>
          <w:sz w:val="24"/>
          <w:lang w:eastAsia="sk-SK"/>
        </w:rPr>
        <w:t>.</w:t>
      </w:r>
    </w:p>
    <w:p w14:paraId="4629E1F4" w14:textId="77777777" w:rsidR="005A62F6" w:rsidRPr="0023309C" w:rsidRDefault="005A62F6" w:rsidP="00B466BA">
      <w:pPr>
        <w:pStyle w:val="bullet"/>
        <w:numPr>
          <w:ilvl w:val="0"/>
          <w:numId w:val="0"/>
        </w:numPr>
        <w:spacing w:before="0" w:after="0"/>
        <w:ind w:left="630"/>
        <w:rPr>
          <w:bCs/>
          <w:i/>
          <w:iCs/>
          <w:sz w:val="24"/>
          <w:lang w:eastAsia="sk-SK"/>
        </w:rPr>
      </w:pPr>
    </w:p>
    <w:p w14:paraId="39A79EFC" w14:textId="6F31D615" w:rsidR="005A62F6" w:rsidRPr="0023309C" w:rsidRDefault="005A62F6"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 xml:space="preserve">Cerința 2. </w:t>
      </w:r>
      <w:r w:rsidRPr="0023309C">
        <w:rPr>
          <w:bCs/>
          <w:i/>
          <w:iCs/>
          <w:sz w:val="24"/>
          <w:lang w:eastAsia="sk-SK"/>
        </w:rPr>
        <w:t xml:space="preserve">Cheltuielile incluse în proiect sunt eligibile conform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Pr="0023309C">
        <w:rPr>
          <w:bCs/>
          <w:i/>
          <w:iCs/>
          <w:sz w:val="24"/>
          <w:lang w:eastAsia="sk-SK"/>
        </w:rPr>
        <w:t xml:space="preserve">pct. </w:t>
      </w:r>
      <w:r w:rsidR="00EF6140" w:rsidRPr="0023309C">
        <w:rPr>
          <w:bCs/>
          <w:i/>
          <w:iCs/>
          <w:sz w:val="24"/>
          <w:lang w:eastAsia="sk-SK"/>
        </w:rPr>
        <w:t xml:space="preserve">5.3.2. Categorii și plafoane de cheltuieli eligibile, din Ghidul Solicitantului </w:t>
      </w:r>
      <w:proofErr w:type="spellStart"/>
      <w:r w:rsidR="00814FE4">
        <w:rPr>
          <w:bCs/>
          <w:i/>
          <w:iCs/>
          <w:sz w:val="24"/>
          <w:lang w:eastAsia="sk-SK"/>
        </w:rPr>
        <w:t>PoAT</w:t>
      </w:r>
      <w:proofErr w:type="spellEnd"/>
      <w:r w:rsidR="00814FE4">
        <w:rPr>
          <w:bCs/>
          <w:i/>
          <w:iCs/>
          <w:sz w:val="24"/>
          <w:lang w:eastAsia="sk-SK"/>
        </w:rPr>
        <w:t xml:space="preserve"> </w:t>
      </w:r>
      <w:r w:rsidR="00EF6140" w:rsidRPr="0023309C">
        <w:rPr>
          <w:bCs/>
          <w:i/>
          <w:iCs/>
          <w:sz w:val="24"/>
          <w:lang w:eastAsia="sk-SK"/>
        </w:rPr>
        <w:t>2021-2027</w:t>
      </w:r>
      <w:r w:rsidR="00814FE4">
        <w:rPr>
          <w:bCs/>
          <w:i/>
          <w:iCs/>
          <w:sz w:val="24"/>
          <w:lang w:eastAsia="sk-SK"/>
        </w:rPr>
        <w:t>.</w:t>
      </w:r>
    </w:p>
    <w:p w14:paraId="096B2286" w14:textId="77777777" w:rsidR="00B466BA" w:rsidRPr="0023309C" w:rsidRDefault="00B466BA" w:rsidP="00B466BA">
      <w:pPr>
        <w:pStyle w:val="bullet"/>
        <w:numPr>
          <w:ilvl w:val="0"/>
          <w:numId w:val="0"/>
        </w:numPr>
        <w:spacing w:before="0" w:after="0"/>
        <w:ind w:left="630"/>
        <w:rPr>
          <w:bCs/>
          <w:i/>
          <w:iCs/>
          <w:sz w:val="24"/>
          <w:lang w:eastAsia="sk-SK"/>
        </w:rPr>
      </w:pPr>
    </w:p>
    <w:p w14:paraId="6E18303D" w14:textId="2F556B5E"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 xml:space="preserve">Cerința </w:t>
      </w:r>
      <w:r w:rsidR="00EE366D" w:rsidRPr="0023309C">
        <w:rPr>
          <w:bCs/>
          <w:iCs/>
          <w:sz w:val="24"/>
          <w:lang w:eastAsia="sk-SK"/>
        </w:rPr>
        <w:t>3</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se încadreze în prioritatea 1 ”Asigurarea func</w:t>
      </w:r>
      <w:r w:rsidR="00FA7DC5" w:rsidRPr="0023309C">
        <w:rPr>
          <w:rFonts w:cs="Calibri"/>
          <w:bCs/>
          <w:i/>
          <w:color w:val="000000"/>
          <w:sz w:val="24"/>
          <w:shd w:val="clear" w:color="auto" w:fill="FFFFFF"/>
        </w:rPr>
        <w:t>ț</w:t>
      </w:r>
      <w:r w:rsidR="00FA7DC5" w:rsidRPr="0023309C">
        <w:rPr>
          <w:bCs/>
          <w:i/>
          <w:color w:val="000000"/>
          <w:sz w:val="24"/>
          <w:shd w:val="clear" w:color="auto" w:fill="FFFFFF"/>
        </w:rPr>
        <w:t>ion</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rii sistemului de coordonare </w:t>
      </w:r>
      <w:r w:rsidR="00DC230F" w:rsidRPr="0023309C">
        <w:rPr>
          <w:rFonts w:cs="Helvetica"/>
          <w:bCs/>
          <w:i/>
          <w:color w:val="000000"/>
          <w:sz w:val="24"/>
          <w:shd w:val="clear" w:color="auto" w:fill="FFFFFF"/>
        </w:rPr>
        <w:t>ș</w:t>
      </w:r>
      <w:r w:rsidR="00DC230F" w:rsidRPr="0023309C">
        <w:rPr>
          <w:bCs/>
          <w:i/>
          <w:color w:val="000000"/>
          <w:sz w:val="24"/>
          <w:shd w:val="clear" w:color="auto" w:fill="FFFFFF"/>
        </w:rPr>
        <w:t>i</w:t>
      </w:r>
      <w:r w:rsidR="00FA7DC5" w:rsidRPr="0023309C">
        <w:rPr>
          <w:bCs/>
          <w:i/>
          <w:color w:val="000000"/>
          <w:sz w:val="24"/>
          <w:shd w:val="clear" w:color="auto" w:fill="FFFFFF"/>
        </w:rPr>
        <w:t xml:space="preserve"> control al fondurilor FEDR, FC, FSE+, FTJ </w:t>
      </w:r>
      <w:proofErr w:type="spellStart"/>
      <w:r w:rsidR="00FA7DC5" w:rsidRPr="0023309C">
        <w:rPr>
          <w:rFonts w:cs="Helvetica"/>
          <w:bCs/>
          <w:i/>
          <w:color w:val="000000"/>
          <w:sz w:val="24"/>
          <w:shd w:val="clear" w:color="auto" w:fill="FFFFFF"/>
        </w:rPr>
        <w:t>ş</w:t>
      </w:r>
      <w:r w:rsidR="00FA7DC5" w:rsidRPr="0023309C">
        <w:rPr>
          <w:bCs/>
          <w:i/>
          <w:color w:val="000000"/>
          <w:sz w:val="24"/>
          <w:shd w:val="clear" w:color="auto" w:fill="FFFFFF"/>
        </w:rPr>
        <w:t>i</w:t>
      </w:r>
      <w:proofErr w:type="spellEnd"/>
      <w:r w:rsidR="00FA7DC5" w:rsidRPr="0023309C">
        <w:rPr>
          <w:bCs/>
          <w:i/>
          <w:color w:val="000000"/>
          <w:sz w:val="24"/>
          <w:shd w:val="clear" w:color="auto" w:fill="FFFFFF"/>
        </w:rPr>
        <w:t xml:space="preserve"> gestionarea PO</w:t>
      </w:r>
      <w:r w:rsidR="00FA7DC5" w:rsidRPr="0023309C">
        <w:rPr>
          <w:rFonts w:cs="Helvetica"/>
          <w:bCs/>
          <w:i/>
          <w:color w:val="000000"/>
          <w:sz w:val="24"/>
          <w:shd w:val="clear" w:color="auto" w:fill="FFFFFF"/>
        </w:rPr>
        <w:t>”</w:t>
      </w:r>
      <w:r w:rsidR="00FA7DC5" w:rsidRPr="0023309C">
        <w:rPr>
          <w:bCs/>
          <w:i/>
          <w:color w:val="000000"/>
          <w:sz w:val="24"/>
          <w:shd w:val="clear" w:color="auto" w:fill="FFFFFF"/>
        </w:rPr>
        <w:t xml:space="preserve"> , ac</w:t>
      </w:r>
      <w:r w:rsidR="00FA7DC5" w:rsidRPr="0023309C">
        <w:rPr>
          <w:rFonts w:cs="Calibri"/>
          <w:bCs/>
          <w:i/>
          <w:color w:val="000000"/>
          <w:sz w:val="24"/>
          <w:shd w:val="clear" w:color="auto" w:fill="FFFFFF"/>
        </w:rPr>
        <w:t>ț</w:t>
      </w:r>
      <w:r w:rsidR="00FA7DC5" w:rsidRPr="0023309C">
        <w:rPr>
          <w:bCs/>
          <w:i/>
          <w:color w:val="000000"/>
          <w:sz w:val="24"/>
          <w:shd w:val="clear" w:color="auto" w:fill="FFFFFF"/>
        </w:rPr>
        <w:t>iunea 1.1.</w:t>
      </w:r>
      <w:r w:rsidR="00FA7DC5" w:rsidRPr="0023309C">
        <w:rPr>
          <w:rFonts w:cs="Helvetica"/>
          <w:bCs/>
          <w:i/>
          <w:color w:val="000000"/>
          <w:sz w:val="24"/>
          <w:shd w:val="clear" w:color="auto" w:fill="FFFFFF"/>
        </w:rPr>
        <w:t> </w:t>
      </w:r>
      <w:r w:rsidR="00FA7DC5" w:rsidRPr="0023309C">
        <w:rPr>
          <w:bCs/>
          <w:i/>
          <w:color w:val="000000"/>
          <w:sz w:val="24"/>
          <w:shd w:val="clear" w:color="auto" w:fill="FFFFFF"/>
        </w:rPr>
        <w:t xml:space="preserve"> </w:t>
      </w:r>
      <w:r w:rsidR="00FA7DC5" w:rsidRPr="0023309C">
        <w:rPr>
          <w:rFonts w:cs="Helvetica"/>
          <w:bCs/>
          <w:i/>
          <w:color w:val="000000"/>
          <w:sz w:val="24"/>
          <w:shd w:val="clear" w:color="auto" w:fill="FFFFFF"/>
        </w:rPr>
        <w:t>”</w:t>
      </w:r>
      <w:r w:rsidR="00FA7DC5" w:rsidRPr="0023309C">
        <w:rPr>
          <w:bCs/>
          <w:i/>
          <w:color w:val="000000"/>
          <w:sz w:val="24"/>
          <w:shd w:val="clear" w:color="auto" w:fill="FFFFFF"/>
        </w:rPr>
        <w:t>Asigurarea performan</w:t>
      </w:r>
      <w:r w:rsidR="00FA7DC5" w:rsidRPr="0023309C">
        <w:rPr>
          <w:rFonts w:cs="Calibri"/>
          <w:bCs/>
          <w:i/>
          <w:color w:val="000000"/>
          <w:sz w:val="24"/>
          <w:shd w:val="clear" w:color="auto" w:fill="FFFFFF"/>
        </w:rPr>
        <w:t>ț</w:t>
      </w:r>
      <w:r w:rsidR="00FA7DC5" w:rsidRPr="0023309C">
        <w:rPr>
          <w:bCs/>
          <w:i/>
          <w:color w:val="000000"/>
          <w:sz w:val="24"/>
          <w:shd w:val="clear" w:color="auto" w:fill="FFFFFF"/>
        </w:rPr>
        <w:t xml:space="preserve">ei </w:t>
      </w:r>
      <w:r w:rsidR="00FA7DC5" w:rsidRPr="0023309C">
        <w:rPr>
          <w:rFonts w:cs="Helvetica"/>
          <w:bCs/>
          <w:i/>
          <w:color w:val="000000"/>
          <w:sz w:val="24"/>
          <w:shd w:val="clear" w:color="auto" w:fill="FFFFFF"/>
        </w:rPr>
        <w:t>î</w:t>
      </w:r>
      <w:r w:rsidR="00FA7DC5" w:rsidRPr="0023309C">
        <w:rPr>
          <w:bCs/>
          <w:i/>
          <w:color w:val="000000"/>
          <w:sz w:val="24"/>
          <w:shd w:val="clear" w:color="auto" w:fill="FFFFFF"/>
        </w:rPr>
        <w:t xml:space="preserve">n coordonarea, gestionarea </w:t>
      </w:r>
      <w:r w:rsidR="00FA7DC5" w:rsidRPr="0023309C">
        <w:rPr>
          <w:rFonts w:cs="Calibri"/>
          <w:bCs/>
          <w:i/>
          <w:color w:val="000000"/>
          <w:sz w:val="24"/>
          <w:shd w:val="clear" w:color="auto" w:fill="FFFFFF"/>
        </w:rPr>
        <w:t>ș</w:t>
      </w:r>
      <w:r w:rsidR="00FA7DC5" w:rsidRPr="0023309C">
        <w:rPr>
          <w:bCs/>
          <w:i/>
          <w:color w:val="000000"/>
          <w:sz w:val="24"/>
          <w:shd w:val="clear" w:color="auto" w:fill="FFFFFF"/>
        </w:rPr>
        <w:t xml:space="preserve">i controlul fondurilor prin asigurarea motivării personalului” din </w:t>
      </w:r>
      <w:proofErr w:type="spellStart"/>
      <w:r w:rsidR="00FA7DC5" w:rsidRPr="0023309C">
        <w:rPr>
          <w:bCs/>
          <w:i/>
          <w:color w:val="000000"/>
          <w:sz w:val="24"/>
          <w:shd w:val="clear" w:color="auto" w:fill="FFFFFF"/>
        </w:rPr>
        <w:t>P</w:t>
      </w:r>
      <w:r w:rsidR="00814FE4">
        <w:rPr>
          <w:bCs/>
          <w:i/>
          <w:color w:val="000000"/>
          <w:sz w:val="24"/>
          <w:shd w:val="clear" w:color="auto" w:fill="FFFFFF"/>
        </w:rPr>
        <w:t>o</w:t>
      </w:r>
      <w:r w:rsidR="00FA7DC5" w:rsidRPr="0023309C">
        <w:rPr>
          <w:bCs/>
          <w:i/>
          <w:color w:val="000000"/>
          <w:sz w:val="24"/>
          <w:shd w:val="clear" w:color="auto" w:fill="FFFFFF"/>
        </w:rPr>
        <w:t>AT</w:t>
      </w:r>
      <w:proofErr w:type="spellEnd"/>
      <w:r w:rsidR="00CD6F26" w:rsidRPr="0023309C" w:rsidDel="00CD6F26">
        <w:rPr>
          <w:bCs/>
          <w:i/>
          <w:iCs/>
          <w:sz w:val="24"/>
          <w:lang w:eastAsia="sk-SK"/>
        </w:rPr>
        <w:t xml:space="preserve"> </w:t>
      </w:r>
      <w:r w:rsidR="00814FE4">
        <w:rPr>
          <w:bCs/>
          <w:i/>
          <w:iCs/>
          <w:sz w:val="24"/>
          <w:lang w:eastAsia="sk-SK"/>
        </w:rPr>
        <w:t>2021-2027.</w:t>
      </w:r>
    </w:p>
    <w:p w14:paraId="1A812BE5" w14:textId="77777777" w:rsidR="007A2915" w:rsidRPr="0023309C" w:rsidRDefault="007A2915" w:rsidP="00B466BA">
      <w:pPr>
        <w:pStyle w:val="bullet"/>
        <w:numPr>
          <w:ilvl w:val="0"/>
          <w:numId w:val="0"/>
        </w:numPr>
        <w:spacing w:before="0" w:after="0"/>
        <w:ind w:left="630"/>
        <w:rPr>
          <w:bCs/>
          <w:i/>
          <w:iCs/>
          <w:sz w:val="24"/>
          <w:lang w:eastAsia="sk-SK"/>
        </w:rPr>
      </w:pPr>
    </w:p>
    <w:p w14:paraId="6BA9C82D" w14:textId="41CD5A7F" w:rsidR="007A2915" w:rsidRPr="0023309C" w:rsidRDefault="00E45405" w:rsidP="00565450">
      <w:pPr>
        <w:pStyle w:val="bullet"/>
        <w:numPr>
          <w:ilvl w:val="0"/>
          <w:numId w:val="0"/>
        </w:numPr>
        <w:spacing w:before="0" w:after="0"/>
        <w:ind w:left="720" w:hanging="90"/>
        <w:rPr>
          <w:bCs/>
          <w:i/>
          <w:color w:val="000000"/>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iCs/>
          <w:sz w:val="24"/>
          <w:lang w:eastAsia="sk-SK"/>
        </w:rPr>
        <w:t xml:space="preserve"> </w:t>
      </w:r>
      <w:r w:rsidR="007A2915" w:rsidRPr="0023309C">
        <w:rPr>
          <w:bCs/>
          <w:iCs/>
          <w:sz w:val="24"/>
          <w:lang w:eastAsia="sk-SK"/>
        </w:rPr>
        <w:t xml:space="preserve">Cerința </w:t>
      </w:r>
      <w:r w:rsidR="00EE366D" w:rsidRPr="0023309C">
        <w:rPr>
          <w:bCs/>
          <w:iCs/>
          <w:sz w:val="24"/>
          <w:lang w:eastAsia="sk-SK"/>
        </w:rPr>
        <w:t>4</w:t>
      </w:r>
      <w:r w:rsidR="007A2915" w:rsidRPr="0023309C">
        <w:rPr>
          <w:bCs/>
          <w:iCs/>
          <w:sz w:val="24"/>
          <w:lang w:eastAsia="sk-SK"/>
        </w:rPr>
        <w:t>.</w:t>
      </w:r>
      <w:r w:rsidR="007A2915" w:rsidRPr="0023309C">
        <w:rPr>
          <w:rFonts w:eastAsia="Calibri"/>
          <w:bCs/>
          <w:sz w:val="24"/>
        </w:rPr>
        <w:t xml:space="preserve"> </w:t>
      </w:r>
      <w:r w:rsidR="007A2915" w:rsidRPr="0023309C">
        <w:rPr>
          <w:bCs/>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AT</w:t>
      </w:r>
      <w:proofErr w:type="spellEnd"/>
      <w:r w:rsidR="007A2915" w:rsidRPr="0023309C">
        <w:rPr>
          <w:bCs/>
          <w:i/>
          <w:color w:val="000000"/>
          <w:sz w:val="24"/>
          <w:shd w:val="clear" w:color="auto" w:fill="FFFFFF"/>
        </w:rPr>
        <w:t xml:space="preserve"> 2021-2027,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DD</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CIDIF</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S</w:t>
      </w:r>
      <w:proofErr w:type="spellEnd"/>
      <w:r w:rsidR="007A2915" w:rsidRPr="0023309C">
        <w:rPr>
          <w:bCs/>
          <w:i/>
          <w:color w:val="000000"/>
          <w:sz w:val="24"/>
          <w:shd w:val="clear" w:color="auto" w:fill="FFFFFF"/>
        </w:rPr>
        <w:t>, POIM, POAT 2014-2020, POR 2014-2020, POCA 2014-2020</w:t>
      </w:r>
      <w:r w:rsidR="00814FE4">
        <w:rPr>
          <w:bCs/>
          <w:i/>
          <w:color w:val="000000"/>
          <w:sz w:val="24"/>
          <w:shd w:val="clear" w:color="auto" w:fill="FFFFFF"/>
        </w:rPr>
        <w:t>.</w:t>
      </w:r>
    </w:p>
    <w:p w14:paraId="33A29A21" w14:textId="77777777" w:rsidR="0055799D" w:rsidRPr="0023309C" w:rsidRDefault="0055799D" w:rsidP="00565450">
      <w:pPr>
        <w:pStyle w:val="bullet"/>
        <w:numPr>
          <w:ilvl w:val="0"/>
          <w:numId w:val="0"/>
        </w:numPr>
        <w:spacing w:before="0" w:after="0"/>
        <w:ind w:left="720" w:hanging="90"/>
        <w:rPr>
          <w:bCs/>
          <w:i/>
          <w:color w:val="000000"/>
          <w:sz w:val="24"/>
          <w:shd w:val="clear" w:color="auto" w:fill="FFFFFF"/>
        </w:rPr>
      </w:pPr>
    </w:p>
    <w:bookmarkStart w:id="2" w:name="_Hlk135378540"/>
    <w:p w14:paraId="56924C40" w14:textId="64BE5BA4" w:rsidR="00EE366D" w:rsidRPr="0023309C" w:rsidRDefault="003806E5" w:rsidP="00565450">
      <w:pPr>
        <w:pStyle w:val="bullet"/>
        <w:numPr>
          <w:ilvl w:val="0"/>
          <w:numId w:val="0"/>
        </w:numPr>
        <w:spacing w:before="0" w:after="0"/>
        <w:ind w:left="720" w:hanging="90"/>
        <w:rPr>
          <w:b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2"/>
      <w:r w:rsidRPr="0023309C">
        <w:rPr>
          <w:bCs/>
          <w:iCs/>
          <w:sz w:val="24"/>
          <w:lang w:eastAsia="sk-SK"/>
        </w:rPr>
        <w:t xml:space="preserve">Cerința </w:t>
      </w:r>
      <w:r w:rsidR="00EE366D" w:rsidRPr="0023309C">
        <w:rPr>
          <w:bCs/>
          <w:iCs/>
          <w:sz w:val="24"/>
          <w:lang w:eastAsia="sk-SK"/>
        </w:rPr>
        <w:t>5</w:t>
      </w:r>
      <w:r w:rsidRPr="0023309C">
        <w:rPr>
          <w:bCs/>
          <w:iCs/>
          <w:sz w:val="24"/>
          <w:lang w:eastAsia="sk-SK"/>
        </w:rPr>
        <w:t>.</w:t>
      </w:r>
      <w:r w:rsidRPr="0023309C">
        <w:rPr>
          <w:bCs/>
          <w:i/>
          <w:iCs/>
          <w:sz w:val="24"/>
          <w:lang w:eastAsia="sk-SK"/>
        </w:rPr>
        <w:t xml:space="preserve"> </w:t>
      </w:r>
      <w:r w:rsidRPr="0023309C">
        <w:rPr>
          <w:bCs/>
          <w:sz w:val="24"/>
          <w:lang w:eastAsia="sk-SK"/>
        </w:rPr>
        <w:t xml:space="preserve"> </w:t>
      </w:r>
      <w:r w:rsidR="00EE366D" w:rsidRPr="0023309C">
        <w:rPr>
          <w:bCs/>
          <w:sz w:val="24"/>
          <w:lang w:eastAsia="sk-SK"/>
        </w:rPr>
        <w:t>Să nu fi fost/nu fie finanțate din alte resurse publice nerambursabile</w:t>
      </w:r>
      <w:r w:rsidR="00814FE4">
        <w:rPr>
          <w:bCs/>
          <w:sz w:val="24"/>
          <w:lang w:eastAsia="sk-SK"/>
        </w:rPr>
        <w:t>.</w:t>
      </w:r>
    </w:p>
    <w:p w14:paraId="7613BBBB" w14:textId="77777777" w:rsidR="00EE366D" w:rsidRPr="0023309C" w:rsidRDefault="00EE366D" w:rsidP="00565450">
      <w:pPr>
        <w:pStyle w:val="bullet"/>
        <w:numPr>
          <w:ilvl w:val="0"/>
          <w:numId w:val="0"/>
        </w:numPr>
        <w:spacing w:before="0" w:after="0"/>
        <w:ind w:left="720" w:hanging="90"/>
        <w:rPr>
          <w:bCs/>
          <w:sz w:val="24"/>
          <w:lang w:eastAsia="sk-SK"/>
        </w:rPr>
      </w:pPr>
    </w:p>
    <w:p w14:paraId="6E8695B9" w14:textId="7E1583F0" w:rsidR="0055799D" w:rsidRPr="0023309C" w:rsidRDefault="00EE366D" w:rsidP="00565450">
      <w:pPr>
        <w:pStyle w:val="bullet"/>
        <w:numPr>
          <w:ilvl w:val="0"/>
          <w:numId w:val="0"/>
        </w:numPr>
        <w:spacing w:before="0" w:after="0"/>
        <w:ind w:left="720" w:hanging="90"/>
        <w:rPr>
          <w:bCs/>
          <w:i/>
          <w:color w:val="000000"/>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color w:val="000000"/>
          <w:sz w:val="24"/>
          <w:shd w:val="clear" w:color="auto" w:fill="FFFFFF"/>
        </w:rPr>
        <w:t xml:space="preserve">Cerința 6. </w:t>
      </w:r>
      <w:r w:rsidR="0055799D" w:rsidRPr="0023309C">
        <w:rPr>
          <w:bCs/>
          <w:i/>
          <w:color w:val="000000"/>
          <w:sz w:val="24"/>
          <w:shd w:val="clear" w:color="auto" w:fill="FFFFFF"/>
        </w:rPr>
        <w:t>Să fie implementate în intervalul de timp 1 ianuarie 2021 – 31 decembrie 2029</w:t>
      </w:r>
      <w:r w:rsidR="00814FE4">
        <w:rPr>
          <w:bCs/>
          <w:i/>
          <w:color w:val="000000"/>
          <w:sz w:val="24"/>
          <w:shd w:val="clear" w:color="auto" w:fill="FFFFFF"/>
        </w:rPr>
        <w:t>.</w:t>
      </w:r>
    </w:p>
    <w:p w14:paraId="4A5DCC3E" w14:textId="77777777" w:rsidR="00694857" w:rsidRPr="0023309C" w:rsidRDefault="00694857">
      <w:pPr>
        <w:pStyle w:val="bullet"/>
        <w:numPr>
          <w:ilvl w:val="0"/>
          <w:numId w:val="0"/>
        </w:numPr>
        <w:spacing w:before="0" w:after="0"/>
        <w:ind w:left="630"/>
        <w:rPr>
          <w:bCs/>
          <w:i/>
          <w:iCs/>
          <w:sz w:val="24"/>
          <w:lang w:eastAsia="sk-SK"/>
        </w:rPr>
      </w:pPr>
      <w:bookmarkStart w:id="3" w:name="__Fieldmark__24430_1580758020"/>
      <w:bookmarkEnd w:id="3"/>
    </w:p>
    <w:p w14:paraId="0B714683" w14:textId="4C5FAD0C" w:rsidR="00B466BA" w:rsidRPr="0023309C" w:rsidRDefault="00B466BA" w:rsidP="00B466BA">
      <w:pPr>
        <w:pStyle w:val="bullet"/>
        <w:numPr>
          <w:ilvl w:val="0"/>
          <w:numId w:val="0"/>
        </w:numPr>
        <w:spacing w:before="0" w:after="0"/>
        <w:ind w:left="630"/>
        <w:rPr>
          <w:bCs/>
          <w:i/>
          <w:iCs/>
          <w:sz w:val="24"/>
          <w:lang w:eastAsia="sk-SK"/>
        </w:rPr>
      </w:pPr>
    </w:p>
    <w:p w14:paraId="13AAB6DB" w14:textId="77777777" w:rsidR="00694857" w:rsidRPr="0023309C" w:rsidRDefault="00694857">
      <w:pPr>
        <w:pStyle w:val="bullet"/>
        <w:numPr>
          <w:ilvl w:val="0"/>
          <w:numId w:val="0"/>
        </w:numPr>
        <w:spacing w:before="0" w:after="0"/>
        <w:ind w:left="630"/>
        <w:rPr>
          <w:bCs/>
          <w:i/>
          <w:iCs/>
          <w:sz w:val="24"/>
          <w:lang w:eastAsia="sk-SK"/>
        </w:rPr>
      </w:pPr>
    </w:p>
    <w:p w14:paraId="1735A9EE" w14:textId="30B911F4" w:rsidR="00B466BA" w:rsidRPr="0023309C" w:rsidRDefault="00E45405" w:rsidP="00B466BA">
      <w:pPr>
        <w:pStyle w:val="bullet"/>
        <w:numPr>
          <w:ilvl w:val="0"/>
          <w:numId w:val="0"/>
        </w:numPr>
        <w:spacing w:before="0" w:after="0"/>
        <w:ind w:left="630"/>
        <w:rPr>
          <w:bCs/>
          <w:i/>
          <w:iCs/>
          <w:sz w:val="24"/>
          <w:lang w:eastAsia="sk-SK"/>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3806E5" w:rsidRPr="0023309C">
        <w:rPr>
          <w:bCs/>
          <w:iCs/>
          <w:sz w:val="24"/>
          <w:lang w:eastAsia="sk-SK"/>
        </w:rPr>
        <w:t xml:space="preserve">Cerința </w:t>
      </w:r>
      <w:r w:rsidR="00EE366D" w:rsidRPr="0023309C">
        <w:rPr>
          <w:bCs/>
          <w:iCs/>
          <w:sz w:val="24"/>
          <w:lang w:eastAsia="sk-SK"/>
        </w:rPr>
        <w:t>7</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nu fie încheiate în mod fizic sau implementate integral înainte de depunerea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la autoritatea de management, indiferent dac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toate plă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aferente au fost sau nu efectuate de 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tre beneficiar (art. 63, alin. (6) din Reg. 1060/2021)</w:t>
      </w:r>
      <w:r w:rsidR="00814FE4">
        <w:rPr>
          <w:bCs/>
          <w:i/>
          <w:color w:val="000000"/>
          <w:sz w:val="24"/>
          <w:shd w:val="clear" w:color="auto" w:fill="FFFFFF"/>
        </w:rPr>
        <w:t>.</w:t>
      </w:r>
      <w:r w:rsidR="00FA7DC5" w:rsidRPr="0023309C" w:rsidDel="00FA7DC5">
        <w:rPr>
          <w:bCs/>
          <w:i/>
          <w:iCs/>
          <w:sz w:val="24"/>
          <w:lang w:eastAsia="sk-SK"/>
        </w:rPr>
        <w:t xml:space="preserve"> </w:t>
      </w:r>
    </w:p>
    <w:p w14:paraId="2118A86D" w14:textId="77777777" w:rsidR="006A2EEE" w:rsidRPr="0023309C" w:rsidRDefault="006A2EEE" w:rsidP="00B466BA">
      <w:pPr>
        <w:pStyle w:val="bullet"/>
        <w:numPr>
          <w:ilvl w:val="0"/>
          <w:numId w:val="0"/>
        </w:numPr>
        <w:spacing w:before="0" w:after="0"/>
        <w:ind w:left="630"/>
        <w:rPr>
          <w:bCs/>
          <w:i/>
          <w:iCs/>
          <w:sz w:val="24"/>
          <w:lang w:eastAsia="sk-SK"/>
        </w:rPr>
      </w:pPr>
    </w:p>
    <w:p w14:paraId="00C4D60C" w14:textId="77777777" w:rsidR="00694857" w:rsidRPr="0023309C" w:rsidRDefault="00694857">
      <w:pPr>
        <w:pStyle w:val="bullet"/>
        <w:numPr>
          <w:ilvl w:val="0"/>
          <w:numId w:val="0"/>
        </w:numPr>
        <w:spacing w:before="0" w:after="0"/>
        <w:ind w:left="630"/>
        <w:rPr>
          <w:bCs/>
          <w:i/>
          <w:iCs/>
          <w:sz w:val="24"/>
          <w:lang w:eastAsia="sk-SK"/>
        </w:rPr>
      </w:pPr>
    </w:p>
    <w:bookmarkStart w:id="4" w:name="_Hlk135379558"/>
    <w:p w14:paraId="1A5441E2" w14:textId="1A738B2C"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4"/>
      <w:r w:rsidR="001E151E" w:rsidRPr="0023309C">
        <w:rPr>
          <w:bCs/>
          <w:iCs/>
          <w:sz w:val="24"/>
          <w:lang w:eastAsia="sk-SK"/>
        </w:rPr>
        <w:t xml:space="preserve">Cerința </w:t>
      </w:r>
      <w:r w:rsidR="00A75A50" w:rsidRPr="0023309C">
        <w:rPr>
          <w:bCs/>
          <w:iCs/>
          <w:sz w:val="24"/>
          <w:lang w:eastAsia="sk-SK"/>
        </w:rPr>
        <w:t>8</w:t>
      </w:r>
      <w:r w:rsidR="002F6292" w:rsidRPr="0023309C">
        <w:rPr>
          <w:bCs/>
          <w:iCs/>
          <w:sz w:val="24"/>
          <w:lang w:eastAsia="sk-SK"/>
        </w:rPr>
        <w:t>.</w:t>
      </w:r>
      <w:r w:rsidR="002F6292" w:rsidRPr="0023309C">
        <w:rPr>
          <w:bCs/>
          <w:i/>
          <w:iCs/>
          <w:sz w:val="24"/>
          <w:lang w:eastAsia="sk-SK"/>
        </w:rPr>
        <w:t xml:space="preserve"> </w:t>
      </w:r>
      <w:r w:rsidR="00FA7DC5" w:rsidRPr="0023309C">
        <w:rPr>
          <w:bCs/>
          <w:i/>
          <w:color w:val="000000"/>
          <w:sz w:val="24"/>
          <w:shd w:val="clear" w:color="auto" w:fill="FFFFFF"/>
        </w:rPr>
        <w:t>Activită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din proiectele propuse spre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demarate anterior depunerii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s</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fi fost derulate cu respectarea prevederilor legisla</w:t>
      </w:r>
      <w:r w:rsidR="00FA7DC5" w:rsidRPr="0023309C">
        <w:rPr>
          <w:rFonts w:cs="Calibri"/>
          <w:bCs/>
          <w:i/>
          <w:color w:val="000000"/>
          <w:sz w:val="24"/>
          <w:shd w:val="clear" w:color="auto" w:fill="FFFFFF"/>
        </w:rPr>
        <w:t>ț</w:t>
      </w:r>
      <w:r w:rsidR="00FA7DC5" w:rsidRPr="0023309C">
        <w:rPr>
          <w:bCs/>
          <w:i/>
          <w:color w:val="000000"/>
          <w:sz w:val="24"/>
          <w:shd w:val="clear" w:color="auto" w:fill="FFFFFF"/>
        </w:rPr>
        <w:t>iei aplicabile (art. 73, alin. 2, lit. (f) din Reg. UE nr. 1060/2021)</w:t>
      </w:r>
      <w:r w:rsidR="00814FE4">
        <w:rPr>
          <w:bCs/>
          <w:i/>
          <w:color w:val="000000"/>
          <w:sz w:val="24"/>
          <w:shd w:val="clear" w:color="auto" w:fill="FFFFFF"/>
        </w:rPr>
        <w:t>.</w:t>
      </w:r>
      <w:r w:rsidR="00FA7DC5" w:rsidRPr="0023309C" w:rsidDel="00FA7DC5">
        <w:rPr>
          <w:bCs/>
          <w:i/>
          <w:iCs/>
          <w:sz w:val="24"/>
          <w:lang w:eastAsia="sk-SK"/>
        </w:rPr>
        <w:t xml:space="preserve"> </w:t>
      </w:r>
    </w:p>
    <w:p w14:paraId="25E5CB3B" w14:textId="77777777" w:rsidR="00A75A50" w:rsidRPr="0023309C" w:rsidRDefault="00A75A50" w:rsidP="00B466BA">
      <w:pPr>
        <w:pStyle w:val="bullet"/>
        <w:numPr>
          <w:ilvl w:val="0"/>
          <w:numId w:val="0"/>
        </w:numPr>
        <w:spacing w:before="0" w:after="0"/>
        <w:ind w:left="630"/>
        <w:rPr>
          <w:bCs/>
          <w:i/>
          <w:iCs/>
          <w:sz w:val="24"/>
          <w:lang w:eastAsia="sk-SK"/>
        </w:rPr>
      </w:pPr>
    </w:p>
    <w:p w14:paraId="467C6A36" w14:textId="1EC49F63" w:rsidR="00A75A50" w:rsidRPr="0023309C" w:rsidRDefault="00A75A50" w:rsidP="0023309C">
      <w:pPr>
        <w:pStyle w:val="bullet"/>
        <w:numPr>
          <w:ilvl w:val="0"/>
          <w:numId w:val="0"/>
        </w:numPr>
        <w:spacing w:before="0" w:after="0"/>
        <w:ind w:left="630"/>
        <w:rPr>
          <w:bCs/>
          <w:i/>
          <w:iCs/>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Cerința 9</w:t>
      </w:r>
      <w:r w:rsidRPr="0023309C">
        <w:rPr>
          <w:bCs/>
          <w:i/>
          <w:sz w:val="24"/>
        </w:rPr>
        <w:t xml:space="preserve">. </w:t>
      </w:r>
      <w:r w:rsidRPr="0023309C">
        <w:rPr>
          <w:bCs/>
          <w:i/>
          <w:iCs/>
          <w:sz w:val="24"/>
          <w:lang w:eastAsia="sk-SK"/>
        </w:rPr>
        <w:t>Solicitantul are capacitate financiară (formularul F1 se va depune la etapa de contractare)</w:t>
      </w:r>
      <w:r w:rsidR="00814FE4">
        <w:rPr>
          <w:bCs/>
          <w:i/>
          <w:iCs/>
          <w:sz w:val="24"/>
          <w:lang w:eastAsia="sk-SK"/>
        </w:rPr>
        <w:t>.</w:t>
      </w:r>
      <w:r w:rsidRPr="0023309C">
        <w:rPr>
          <w:bCs/>
          <w:i/>
          <w:iCs/>
          <w:sz w:val="24"/>
          <w:lang w:eastAsia="sk-SK"/>
        </w:rPr>
        <w:t xml:space="preserve"> </w:t>
      </w:r>
    </w:p>
    <w:p w14:paraId="3638060A" w14:textId="77777777" w:rsidR="00A75A50" w:rsidRPr="0023309C" w:rsidRDefault="00A75A50" w:rsidP="00B466BA">
      <w:pPr>
        <w:pStyle w:val="bullet"/>
        <w:numPr>
          <w:ilvl w:val="0"/>
          <w:numId w:val="0"/>
        </w:numPr>
        <w:spacing w:before="0" w:after="0"/>
        <w:ind w:left="630"/>
        <w:rPr>
          <w:bCs/>
          <w:i/>
          <w:iCs/>
          <w:sz w:val="24"/>
          <w:lang w:eastAsia="sk-SK"/>
        </w:rPr>
      </w:pPr>
    </w:p>
    <w:p w14:paraId="61B721C2" w14:textId="5DAEC98F" w:rsidR="00F251BE" w:rsidRPr="0023309C" w:rsidRDefault="00F251BE" w:rsidP="00F251BE">
      <w:pPr>
        <w:pStyle w:val="bullet"/>
        <w:numPr>
          <w:ilvl w:val="0"/>
          <w:numId w:val="0"/>
        </w:numPr>
        <w:spacing w:before="0" w:after="0"/>
        <w:ind w:left="630"/>
        <w:rPr>
          <w:bCs/>
          <w:i/>
          <w:iCs/>
          <w:sz w:val="24"/>
          <w:lang w:eastAsia="sk-SK"/>
        </w:rPr>
      </w:pPr>
      <w:r w:rsidRPr="0023309C">
        <w:rPr>
          <w:bCs/>
          <w:iCs/>
          <w:sz w:val="24"/>
          <w:lang w:eastAsia="sk-SK"/>
        </w:rPr>
        <w:fldChar w:fldCharType="begin">
          <w:ffData>
            <w:name w:val=""/>
            <w:enabled/>
            <w:calcOnExit w:val="0"/>
            <w:checkBox>
              <w:sizeAuto/>
              <w:default w:val="0"/>
            </w:checkBox>
          </w:ffData>
        </w:fldChar>
      </w:r>
      <w:r w:rsidRPr="0023309C">
        <w:rPr>
          <w:bCs/>
          <w:iCs/>
          <w:sz w:val="24"/>
          <w:lang w:eastAsia="sk-SK"/>
        </w:rPr>
        <w:instrText xml:space="preserve"> FORMCHECKBOX </w:instrText>
      </w:r>
      <w:r w:rsidR="00000000">
        <w:rPr>
          <w:bCs/>
          <w:iCs/>
          <w:sz w:val="24"/>
          <w:lang w:eastAsia="sk-SK"/>
        </w:rPr>
      </w:r>
      <w:r w:rsidR="00000000">
        <w:rPr>
          <w:bCs/>
          <w:iCs/>
          <w:sz w:val="24"/>
          <w:lang w:eastAsia="sk-SK"/>
        </w:rPr>
        <w:fldChar w:fldCharType="separate"/>
      </w:r>
      <w:r w:rsidRPr="0023309C">
        <w:rPr>
          <w:bCs/>
          <w:iCs/>
          <w:sz w:val="24"/>
          <w:lang w:eastAsia="sk-SK"/>
        </w:rPr>
        <w:fldChar w:fldCharType="end"/>
      </w:r>
      <w:r w:rsidRPr="0023309C">
        <w:rPr>
          <w:bCs/>
          <w:iCs/>
          <w:sz w:val="24"/>
          <w:lang w:eastAsia="sk-SK"/>
        </w:rPr>
        <w:t xml:space="preserve"> Cerința 1</w:t>
      </w:r>
      <w:r w:rsidR="0023309C">
        <w:rPr>
          <w:bCs/>
          <w:iCs/>
          <w:sz w:val="24"/>
          <w:lang w:eastAsia="sk-SK"/>
        </w:rPr>
        <w:t>0</w:t>
      </w:r>
      <w:r w:rsidRPr="0023309C">
        <w:rPr>
          <w:bCs/>
          <w:iCs/>
          <w:sz w:val="24"/>
          <w:lang w:eastAsia="sk-SK"/>
        </w:rPr>
        <w:t>.</w:t>
      </w:r>
      <w:r w:rsidRPr="0023309C">
        <w:rPr>
          <w:bCs/>
          <w:i/>
          <w:iCs/>
          <w:sz w:val="24"/>
          <w:lang w:eastAsia="sk-SK"/>
        </w:rPr>
        <w:t xml:space="preserve"> </w:t>
      </w:r>
      <w:r w:rsidRPr="0023309C">
        <w:rPr>
          <w:bCs/>
          <w:i/>
          <w:color w:val="000000"/>
          <w:sz w:val="24"/>
          <w:shd w:val="clear" w:color="auto" w:fill="FFFFFF"/>
        </w:rPr>
        <w:t>Să se adreseze unui grup țintă relevant priorită</w:t>
      </w:r>
      <w:r w:rsidRPr="0023309C">
        <w:rPr>
          <w:rFonts w:cs="Calibri"/>
          <w:bCs/>
          <w:i/>
          <w:color w:val="000000"/>
          <w:sz w:val="24"/>
          <w:shd w:val="clear" w:color="auto" w:fill="FFFFFF"/>
        </w:rPr>
        <w:t>ț</w:t>
      </w:r>
      <w:r w:rsidRPr="0023309C">
        <w:rPr>
          <w:bCs/>
          <w:i/>
          <w:color w:val="000000"/>
          <w:sz w:val="24"/>
          <w:shd w:val="clear" w:color="auto" w:fill="FFFFFF"/>
        </w:rPr>
        <w:t>ii 1, a</w:t>
      </w:r>
      <w:r w:rsidRPr="0023309C">
        <w:rPr>
          <w:rFonts w:cs="Calibri"/>
          <w:bCs/>
          <w:i/>
          <w:color w:val="000000"/>
          <w:sz w:val="24"/>
          <w:shd w:val="clear" w:color="auto" w:fill="FFFFFF"/>
        </w:rPr>
        <w:t>ș</w:t>
      </w:r>
      <w:r w:rsidRPr="0023309C">
        <w:rPr>
          <w:bCs/>
          <w:i/>
          <w:color w:val="000000"/>
          <w:sz w:val="24"/>
          <w:shd w:val="clear" w:color="auto" w:fill="FFFFFF"/>
        </w:rPr>
        <w:t xml:space="preserve">a cum este descris la capitolul 3. Aspecte specifice apelului de proiecte, </w:t>
      </w:r>
      <w:r w:rsidR="008F6C2D">
        <w:rPr>
          <w:bCs/>
          <w:i/>
          <w:color w:val="000000"/>
          <w:sz w:val="24"/>
          <w:shd w:val="clear" w:color="auto" w:fill="FFFFFF"/>
        </w:rPr>
        <w:t>p</w:t>
      </w:r>
      <w:r w:rsidR="00C03FA4">
        <w:rPr>
          <w:bCs/>
          <w:i/>
          <w:color w:val="000000"/>
          <w:sz w:val="24"/>
          <w:shd w:val="clear" w:color="auto" w:fill="FFFFFF"/>
        </w:rPr>
        <w:t>ct.</w:t>
      </w:r>
      <w:r w:rsidR="008F6C2D">
        <w:rPr>
          <w:bCs/>
          <w:i/>
          <w:color w:val="000000"/>
          <w:sz w:val="24"/>
          <w:shd w:val="clear" w:color="auto" w:fill="FFFFFF"/>
        </w:rPr>
        <w:t xml:space="preserve"> 3.7 Grup țintă vizat de apelul de proiecte</w:t>
      </w:r>
      <w:r w:rsidRPr="0023309C">
        <w:rPr>
          <w:bCs/>
          <w:i/>
          <w:color w:val="000000"/>
          <w:sz w:val="24"/>
          <w:shd w:val="clear" w:color="auto" w:fill="FFFFFF"/>
        </w:rPr>
        <w:t xml:space="preserve"> din prezentul ghid</w:t>
      </w:r>
      <w:r w:rsidR="00814FE4">
        <w:rPr>
          <w:bCs/>
          <w:i/>
          <w:color w:val="000000"/>
          <w:sz w:val="24"/>
          <w:shd w:val="clear" w:color="auto" w:fill="FFFFFF"/>
        </w:rPr>
        <w:t>.</w:t>
      </w:r>
      <w:r w:rsidRPr="0023309C" w:rsidDel="00FA7DC5">
        <w:rPr>
          <w:bCs/>
          <w:i/>
          <w:iCs/>
          <w:sz w:val="24"/>
          <w:lang w:eastAsia="sk-SK"/>
        </w:rPr>
        <w:t xml:space="preserve"> </w:t>
      </w:r>
    </w:p>
    <w:p w14:paraId="4724797F" w14:textId="504C8B6F" w:rsidR="00B466BA" w:rsidRPr="0023309C" w:rsidRDefault="00B466BA" w:rsidP="009003CA">
      <w:pPr>
        <w:pStyle w:val="bullet"/>
        <w:numPr>
          <w:ilvl w:val="0"/>
          <w:numId w:val="0"/>
        </w:numPr>
        <w:spacing w:before="0" w:after="0"/>
        <w:rPr>
          <w:bCs/>
          <w:i/>
          <w:iCs/>
          <w:sz w:val="24"/>
          <w:lang w:eastAsia="sk-SK"/>
        </w:rPr>
      </w:pPr>
    </w:p>
    <w:p w14:paraId="3BA361EC" w14:textId="77777777" w:rsidR="008C149C" w:rsidRPr="0023309C" w:rsidRDefault="008C149C" w:rsidP="00B466BA">
      <w:pPr>
        <w:pStyle w:val="bullet"/>
        <w:numPr>
          <w:ilvl w:val="0"/>
          <w:numId w:val="0"/>
        </w:numPr>
        <w:spacing w:before="0" w:after="0"/>
        <w:ind w:left="630"/>
        <w:rPr>
          <w:bCs/>
          <w:i/>
          <w:iCs/>
          <w:sz w:val="24"/>
          <w:lang w:eastAsia="sk-SK"/>
        </w:rPr>
      </w:pPr>
    </w:p>
    <w:p w14:paraId="05F070E8" w14:textId="15776418" w:rsidR="008C149C" w:rsidRPr="0023309C" w:rsidRDefault="001E151E"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iCs/>
          <w:sz w:val="24"/>
          <w:lang w:eastAsia="sk-SK"/>
        </w:rPr>
        <w:t>Cerința 1</w:t>
      </w:r>
      <w:r w:rsidR="0023309C">
        <w:rPr>
          <w:bCs/>
          <w:i/>
          <w:iCs/>
          <w:sz w:val="24"/>
          <w:lang w:eastAsia="sk-SK"/>
        </w:rPr>
        <w:t>1</w:t>
      </w:r>
      <w:r w:rsidR="00B139C1" w:rsidRPr="0023309C">
        <w:rPr>
          <w:bCs/>
          <w:i/>
          <w:iCs/>
          <w:sz w:val="24"/>
          <w:lang w:eastAsia="sk-SK"/>
        </w:rPr>
        <w:t>.  Sunt incluse în proiect măsurile minime de informare și publicitate și sustenabilitatea</w:t>
      </w:r>
      <w:r w:rsidR="00263D56" w:rsidRPr="0023309C">
        <w:rPr>
          <w:bCs/>
          <w:i/>
          <w:iCs/>
          <w:sz w:val="24"/>
          <w:lang w:eastAsia="sk-SK"/>
        </w:rPr>
        <w:t xml:space="preserve"> </w:t>
      </w:r>
      <w:r w:rsidR="00B139C1" w:rsidRPr="0023309C">
        <w:rPr>
          <w:bCs/>
          <w:i/>
          <w:iCs/>
          <w:sz w:val="24"/>
          <w:lang w:eastAsia="sk-SK"/>
        </w:rPr>
        <w:t>pentru proiect, conform prevederilo</w:t>
      </w:r>
      <w:r w:rsidR="00263D56" w:rsidRPr="0023309C">
        <w:rPr>
          <w:bCs/>
          <w:i/>
          <w:iCs/>
          <w:sz w:val="24"/>
          <w:lang w:eastAsia="sk-SK"/>
        </w:rPr>
        <w:t>r Ghidului de Identitate Vizuală</w:t>
      </w:r>
      <w:r w:rsidR="00B139C1" w:rsidRPr="0023309C">
        <w:rPr>
          <w:bCs/>
          <w:i/>
          <w:iCs/>
          <w:sz w:val="24"/>
          <w:lang w:eastAsia="sk-SK"/>
        </w:rPr>
        <w:t>.</w:t>
      </w:r>
    </w:p>
    <w:p w14:paraId="709FFA2F" w14:textId="77777777" w:rsidR="00526080" w:rsidRPr="0023309C" w:rsidRDefault="00526080" w:rsidP="00B466BA">
      <w:pPr>
        <w:pStyle w:val="bullet"/>
        <w:numPr>
          <w:ilvl w:val="0"/>
          <w:numId w:val="0"/>
        </w:numPr>
        <w:spacing w:before="0" w:after="0"/>
        <w:ind w:left="630"/>
        <w:rPr>
          <w:bCs/>
          <w:i/>
          <w:iCs/>
          <w:sz w:val="24"/>
          <w:lang w:eastAsia="sk-SK"/>
        </w:rPr>
      </w:pPr>
    </w:p>
    <w:p w14:paraId="74F0902B" w14:textId="77777777" w:rsidR="00043EC8" w:rsidRPr="0023309C" w:rsidRDefault="00043EC8" w:rsidP="00B466BA">
      <w:pPr>
        <w:pStyle w:val="bullet"/>
        <w:numPr>
          <w:ilvl w:val="0"/>
          <w:numId w:val="0"/>
        </w:numPr>
        <w:spacing w:before="0" w:after="0"/>
        <w:ind w:left="630"/>
        <w:rPr>
          <w:bCs/>
          <w:i/>
          <w:iCs/>
          <w:sz w:val="24"/>
          <w:lang w:eastAsia="sk-SK"/>
        </w:rPr>
      </w:pPr>
    </w:p>
    <w:p w14:paraId="2DDEC6BD" w14:textId="238DF71F" w:rsidR="002664D9" w:rsidRPr="0023309C" w:rsidRDefault="002664D9" w:rsidP="002664D9">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423C14" w:rsidRPr="0023309C">
        <w:rPr>
          <w:bCs/>
          <w:i/>
          <w:iCs/>
          <w:sz w:val="24"/>
          <w:lang w:eastAsia="sk-SK"/>
        </w:rPr>
        <w:t>Cerința</w:t>
      </w:r>
      <w:r w:rsidR="00423C14" w:rsidRPr="0023309C">
        <w:rPr>
          <w:bCs/>
          <w:i/>
          <w:sz w:val="24"/>
        </w:rPr>
        <w:t xml:space="preserve"> 1</w:t>
      </w:r>
      <w:r w:rsidR="009003CA">
        <w:rPr>
          <w:bCs/>
          <w:i/>
          <w:sz w:val="24"/>
        </w:rPr>
        <w:t>2</w:t>
      </w:r>
      <w:r w:rsidR="00423C14" w:rsidRPr="0023309C">
        <w:rPr>
          <w:bCs/>
          <w:i/>
          <w:sz w:val="24"/>
        </w:rPr>
        <w:t>.</w:t>
      </w:r>
      <w:r w:rsidR="00423C14" w:rsidRPr="0023309C">
        <w:rPr>
          <w:bCs/>
          <w:sz w:val="24"/>
        </w:rPr>
        <w:t xml:space="preserve"> </w:t>
      </w:r>
      <w:r w:rsidRPr="0023309C">
        <w:rPr>
          <w:bCs/>
          <w:i/>
          <w:iCs/>
          <w:sz w:val="24"/>
          <w:lang w:eastAsia="sk-SK"/>
        </w:rPr>
        <w:t>În vederea conformității cu politica Uniunii în domeniul mediului, în situația în care solicitantul are în vedere închirierea/cumpărarea unei clădiri pentru derularea activităților în cadrul cheltuielilor indirecte solicitate, trebuie să aibă în vedere :</w:t>
      </w:r>
    </w:p>
    <w:p w14:paraId="567AFA0E"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 xml:space="preserve">integrarea cerințelor de mediu, inclusiv respectarea principiului „eficienței energetice în primul rând” (alegerea unei clădiri cu emisii aproape zero (NZEB)), DNSH, ”climate </w:t>
      </w:r>
      <w:proofErr w:type="spellStart"/>
      <w:r w:rsidRPr="0023309C">
        <w:rPr>
          <w:bCs/>
          <w:i/>
          <w:iCs/>
          <w:sz w:val="24"/>
          <w:lang w:eastAsia="sk-SK"/>
        </w:rPr>
        <w:t>proofing</w:t>
      </w:r>
      <w:proofErr w:type="spellEnd"/>
      <w:r w:rsidRPr="0023309C">
        <w:rPr>
          <w:bCs/>
          <w:i/>
          <w:iCs/>
          <w:sz w:val="24"/>
          <w:lang w:eastAsia="sk-SK"/>
        </w:rPr>
        <w:t xml:space="preserve">”;  </w:t>
      </w:r>
    </w:p>
    <w:p w14:paraId="46D7CA2B"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obiectivele de politică 2021-2027</w:t>
      </w:r>
      <w:r w:rsidRPr="0023309C">
        <w:rPr>
          <w:bCs/>
          <w:i/>
          <w:iCs/>
          <w:sz w:val="24"/>
          <w:vertAlign w:val="superscript"/>
          <w:lang w:eastAsia="sk-SK"/>
        </w:rPr>
        <w:footnoteReference w:id="1"/>
      </w:r>
      <w:r w:rsidRPr="0023309C">
        <w:rPr>
          <w:bCs/>
          <w:i/>
          <w:iCs/>
          <w:sz w:val="24"/>
          <w:lang w:eastAsia="sk-SK"/>
        </w:rPr>
        <w:t>;</w:t>
      </w:r>
    </w:p>
    <w:p w14:paraId="5F73C0B7"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2A749BFD" w14:textId="77777777" w:rsidR="002664D9" w:rsidRPr="0023309C" w:rsidRDefault="002664D9" w:rsidP="00B466BA">
      <w:pPr>
        <w:pStyle w:val="bullet"/>
        <w:numPr>
          <w:ilvl w:val="0"/>
          <w:numId w:val="0"/>
        </w:numPr>
        <w:spacing w:before="0" w:after="0"/>
        <w:ind w:left="630"/>
        <w:rPr>
          <w:bCs/>
          <w:i/>
          <w:iCs/>
          <w:sz w:val="24"/>
          <w:lang w:eastAsia="sk-SK"/>
        </w:rPr>
      </w:pPr>
    </w:p>
    <w:p w14:paraId="283D6529" w14:textId="2F6CCE87" w:rsidR="008C149C"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043EC8" w:rsidRPr="0023309C">
        <w:rPr>
          <w:bCs/>
          <w:i/>
          <w:iCs/>
          <w:sz w:val="24"/>
          <w:lang w:eastAsia="sk-SK"/>
        </w:rPr>
        <w:t>Cerința 1</w:t>
      </w:r>
      <w:r w:rsidR="0023309C">
        <w:rPr>
          <w:bCs/>
          <w:i/>
          <w:iCs/>
          <w:sz w:val="24"/>
          <w:lang w:eastAsia="sk-SK"/>
        </w:rPr>
        <w:t>3</w:t>
      </w:r>
      <w:r w:rsidR="008C149C" w:rsidRPr="0023309C">
        <w:rPr>
          <w:bCs/>
          <w:i/>
          <w:iCs/>
          <w:sz w:val="24"/>
          <w:lang w:eastAsia="sk-SK"/>
        </w:rPr>
        <w:t xml:space="preserve">. </w:t>
      </w:r>
      <w:r w:rsidR="008C149C" w:rsidRPr="0023309C">
        <w:rPr>
          <w:bCs/>
          <w:i/>
          <w:sz w:val="24"/>
          <w:lang w:eastAsia="sk-SK"/>
        </w:rPr>
        <w:t xml:space="preserve"> </w:t>
      </w:r>
      <w:r w:rsidR="003C7A7C" w:rsidRPr="0023309C">
        <w:rPr>
          <w:bCs/>
          <w:i/>
          <w:sz w:val="24"/>
          <w:shd w:val="clear" w:color="auto" w:fill="FFFFFF"/>
        </w:rPr>
        <w:t>Conducătorul instituției a delegat calitatea de reprezentant legal și s-a emis un document care atestă calitatea de reprezentant legal</w:t>
      </w:r>
      <w:r w:rsidR="003D4B7E" w:rsidRPr="0023309C">
        <w:rPr>
          <w:bCs/>
          <w:i/>
          <w:sz w:val="24"/>
          <w:shd w:val="clear" w:color="auto" w:fill="FFFFFF"/>
        </w:rPr>
        <w:t>.</w:t>
      </w:r>
    </w:p>
    <w:p w14:paraId="5D55C7E0" w14:textId="77777777" w:rsidR="00694857" w:rsidRPr="0023309C" w:rsidRDefault="00694857">
      <w:pPr>
        <w:pStyle w:val="bullet"/>
        <w:numPr>
          <w:ilvl w:val="0"/>
          <w:numId w:val="0"/>
        </w:numPr>
        <w:spacing w:before="0" w:after="0"/>
        <w:ind w:left="630"/>
        <w:rPr>
          <w:bCs/>
          <w:i/>
          <w:iCs/>
          <w:sz w:val="24"/>
          <w:lang w:eastAsia="sk-SK"/>
        </w:rPr>
      </w:pPr>
    </w:p>
    <w:p w14:paraId="2254636C" w14:textId="7C3BF00C" w:rsidR="00E45405" w:rsidRPr="0023309C"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Cs/>
          <w:iCs/>
          <w:sz w:val="24"/>
          <w:szCs w:val="24"/>
        </w:rPr>
      </w:pPr>
      <w:r w:rsidRPr="0023309C">
        <w:rPr>
          <w:rFonts w:ascii="Trebuchet MS" w:hAnsi="Trebuchet MS" w:cs="Times New Roman"/>
          <w:bCs/>
          <w:iCs/>
          <w:sz w:val="24"/>
          <w:szCs w:val="24"/>
        </w:rPr>
        <w:t>Organizația</w:t>
      </w:r>
      <w:r w:rsidRPr="0027149B">
        <w:rPr>
          <w:rFonts w:ascii="Trebuchet MS" w:hAnsi="Trebuchet MS" w:cs="Times New Roman"/>
          <w:bCs/>
          <w:iCs/>
          <w:sz w:val="24"/>
          <w:szCs w:val="24"/>
        </w:rPr>
        <w:t xml:space="preserve">/reprezentantul </w:t>
      </w:r>
      <w:r w:rsidRPr="0023309C">
        <w:rPr>
          <w:rFonts w:ascii="Trebuchet MS" w:hAnsi="Trebuchet MS" w:cs="Times New Roman"/>
          <w:bCs/>
          <w:iCs/>
          <w:sz w:val="24"/>
          <w:szCs w:val="24"/>
        </w:rPr>
        <w:t>nu se află în niciuna din situațiile de excludere prevăzute de legislația aplicabilă, respectiv Ghidul Solicitantului:</w:t>
      </w:r>
    </w:p>
    <w:p w14:paraId="26E3E92D" w14:textId="77777777" w:rsidR="000820E9" w:rsidRPr="0023309C" w:rsidRDefault="000820E9" w:rsidP="000820E9">
      <w:pPr>
        <w:pStyle w:val="ListParagraph"/>
        <w:spacing w:after="0" w:line="240" w:lineRule="auto"/>
        <w:ind w:left="786"/>
        <w:jc w:val="both"/>
        <w:rPr>
          <w:rFonts w:ascii="Trebuchet MS" w:hAnsi="Trebuchet MS" w:cs="Times New Roman"/>
          <w:bCs/>
          <w:iCs/>
          <w:sz w:val="24"/>
          <w:szCs w:val="24"/>
        </w:rPr>
      </w:pPr>
    </w:p>
    <w:p w14:paraId="095F44ED" w14:textId="227508DA" w:rsidR="000820E9" w:rsidRPr="0023309C" w:rsidRDefault="000820E9" w:rsidP="000820E9">
      <w:pPr>
        <w:pStyle w:val="bullet"/>
        <w:numPr>
          <w:ilvl w:val="0"/>
          <w:numId w:val="0"/>
        </w:numPr>
        <w:spacing w:before="0" w:after="0"/>
        <w:ind w:left="630"/>
        <w:rPr>
          <w:bCs/>
          <w:i/>
          <w:iCs/>
          <w:sz w:val="24"/>
          <w:lang w:eastAsia="sk-SK"/>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Cs/>
          <w:sz w:val="24"/>
          <w:lang w:eastAsia="sk-SK"/>
        </w:rPr>
        <w:t>Cerința 1.</w:t>
      </w:r>
      <w:r w:rsidRPr="0023309C">
        <w:rPr>
          <w:bCs/>
          <w:i/>
          <w:iCs/>
          <w:sz w:val="24"/>
          <w:lang w:eastAsia="sk-SK"/>
        </w:rPr>
        <w:t xml:space="preserve"> </w:t>
      </w:r>
      <w:r w:rsidRPr="0023309C">
        <w:rPr>
          <w:rFonts w:cs="Times New Roman"/>
          <w:bCs/>
          <w:i/>
          <w:noProof/>
          <w:sz w:val="24"/>
        </w:rPr>
        <w:t>Solicitantul precum și reprezentanții legali ai acestora nu reprezintă subiectul unui conflict de interese și nu au cunoștință despre un potențial conflict de interese care au legătură cu proiectul.</w:t>
      </w:r>
    </w:p>
    <w:p w14:paraId="19A4996D" w14:textId="77777777" w:rsidR="000820E9" w:rsidRPr="0023309C" w:rsidRDefault="000820E9" w:rsidP="000820E9">
      <w:pPr>
        <w:tabs>
          <w:tab w:val="num" w:pos="66"/>
        </w:tabs>
        <w:spacing w:after="0" w:line="240" w:lineRule="auto"/>
        <w:jc w:val="both"/>
        <w:rPr>
          <w:rFonts w:ascii="Trebuchet MS" w:hAnsi="Trebuchet MS" w:cs="Times New Roman"/>
          <w:bCs/>
          <w:iCs/>
          <w:sz w:val="24"/>
          <w:szCs w:val="24"/>
        </w:rPr>
      </w:pPr>
    </w:p>
    <w:p w14:paraId="35852EBA" w14:textId="4CD90CC9" w:rsidR="008129F7" w:rsidRPr="0023309C" w:rsidRDefault="008129F7" w:rsidP="008129F7">
      <w:pPr>
        <w:pStyle w:val="ListParagraph"/>
        <w:numPr>
          <w:ilvl w:val="0"/>
          <w:numId w:val="3"/>
        </w:numPr>
        <w:spacing w:after="0" w:line="240" w:lineRule="auto"/>
        <w:jc w:val="both"/>
        <w:rPr>
          <w:rFonts w:ascii="Trebuchet MS" w:hAnsi="Trebuchet MS" w:cs="Times New Roman"/>
          <w:bCs/>
          <w:iCs/>
          <w:sz w:val="24"/>
          <w:szCs w:val="24"/>
        </w:rPr>
      </w:pPr>
      <w:bookmarkStart w:id="5" w:name="__Fieldmark__24435_1580758020"/>
      <w:bookmarkStart w:id="6" w:name="__Fieldmark__14342_1580758020"/>
      <w:bookmarkEnd w:id="5"/>
      <w:bookmarkEnd w:id="6"/>
      <w:r w:rsidRPr="0023309C">
        <w:rPr>
          <w:rFonts w:ascii="Trebuchet MS" w:hAnsi="Trebuchet MS" w:cs="Times New Roman"/>
          <w:bCs/>
          <w:iCs/>
          <w:sz w:val="24"/>
          <w:szCs w:val="24"/>
        </w:rPr>
        <w:t xml:space="preserve">Mă angajez ca organizația pe care o reprezint: </w:t>
      </w:r>
      <w:r w:rsidRPr="0023309C">
        <w:rPr>
          <w:rFonts w:ascii="Trebuchet MS" w:hAnsi="Trebuchet MS" w:cs="Times New Roman"/>
          <w:bCs/>
          <w:i/>
          <w:iCs/>
          <w:sz w:val="18"/>
          <w:szCs w:val="18"/>
        </w:rPr>
        <w:t>(text static introdus la definire apel ca angajament distinct, poate fi adaptat)</w:t>
      </w:r>
    </w:p>
    <w:p w14:paraId="515E594E" w14:textId="77777777" w:rsidR="008129F7" w:rsidRPr="0023309C" w:rsidRDefault="008129F7" w:rsidP="008129F7">
      <w:pPr>
        <w:pStyle w:val="ListParagraph"/>
        <w:spacing w:after="0" w:line="240" w:lineRule="auto"/>
        <w:jc w:val="both"/>
        <w:rPr>
          <w:rFonts w:ascii="Trebuchet MS" w:hAnsi="Trebuchet MS" w:cs="Times New Roman"/>
          <w:bCs/>
          <w:iCs/>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Să nu utilizeze sprijinul primit pentru finanțarea de intervenții excluse din domeniul de aplicare al Fondului vizat de intervenție (</w:t>
      </w:r>
      <w:r w:rsidRPr="0023309C">
        <w:rPr>
          <w:rFonts w:ascii="Trebuchet MS" w:hAnsi="Trebuchet MS" w:cs="Times New Roman"/>
          <w:bCs/>
          <w:i/>
          <w:iCs/>
          <w:sz w:val="18"/>
          <w:szCs w:val="18"/>
        </w:rPr>
        <w:t xml:space="preserve">FEDR/FC </w:t>
      </w:r>
      <w:proofErr w:type="spellStart"/>
      <w:r w:rsidRPr="0023309C">
        <w:rPr>
          <w:rFonts w:ascii="Trebuchet MS" w:hAnsi="Trebuchet MS" w:cs="Times New Roman"/>
          <w:bCs/>
          <w:i/>
          <w:iCs/>
          <w:sz w:val="18"/>
          <w:szCs w:val="18"/>
        </w:rPr>
        <w:t>art</w:t>
      </w:r>
      <w:proofErr w:type="spellEnd"/>
      <w:r w:rsidRPr="0023309C">
        <w:rPr>
          <w:rFonts w:ascii="Trebuchet MS" w:hAnsi="Trebuchet MS" w:cs="Times New Roman"/>
          <w:bCs/>
          <w:i/>
          <w:iCs/>
          <w:sz w:val="18"/>
          <w:szCs w:val="18"/>
        </w:rPr>
        <w:t xml:space="preserve"> 6 </w:t>
      </w:r>
      <w:proofErr w:type="spellStart"/>
      <w:r w:rsidRPr="0023309C">
        <w:rPr>
          <w:rFonts w:ascii="Trebuchet MS" w:hAnsi="Trebuchet MS" w:cs="Times New Roman"/>
          <w:bCs/>
          <w:i/>
          <w:iCs/>
          <w:sz w:val="18"/>
          <w:szCs w:val="18"/>
        </w:rPr>
        <w:t>reg</w:t>
      </w:r>
      <w:proofErr w:type="spellEnd"/>
      <w:r w:rsidRPr="0023309C">
        <w:rPr>
          <w:rFonts w:ascii="Trebuchet MS" w:hAnsi="Trebuchet MS" w:cs="Times New Roman"/>
          <w:bCs/>
          <w:i/>
          <w:iCs/>
          <w:sz w:val="18"/>
          <w:szCs w:val="18"/>
        </w:rPr>
        <w:t xml:space="preserve"> FEDR/ FC1058/2021 , FSE+, etc text static introdus la definire apel ca angajament distinct)</w:t>
      </w:r>
    </w:p>
    <w:p w14:paraId="2B94E6F8"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w:t>
      </w:r>
      <w:proofErr w:type="spellStart"/>
      <w:r w:rsidRPr="0023309C">
        <w:rPr>
          <w:rFonts w:ascii="Trebuchet MS" w:hAnsi="Trebuchet MS" w:cs="Times New Roman"/>
          <w:bCs/>
          <w:i/>
          <w:sz w:val="24"/>
          <w:szCs w:val="24"/>
        </w:rPr>
        <w:t>contribuţia</w:t>
      </w:r>
      <w:proofErr w:type="spellEnd"/>
      <w:r w:rsidRPr="0023309C">
        <w:rPr>
          <w:rFonts w:ascii="Trebuchet MS" w:hAnsi="Trebuchet MS" w:cs="Times New Roman"/>
          <w:bCs/>
          <w:i/>
          <w:sz w:val="24"/>
          <w:szCs w:val="24"/>
        </w:rPr>
        <w:t xml:space="preserve"> proprie declarata în </w:t>
      </w:r>
      <w:proofErr w:type="spellStart"/>
      <w:r w:rsidRPr="0023309C">
        <w:rPr>
          <w:rFonts w:ascii="Trebuchet MS" w:hAnsi="Trebuchet MS" w:cs="Times New Roman"/>
          <w:bCs/>
          <w:i/>
          <w:sz w:val="24"/>
          <w:szCs w:val="24"/>
        </w:rPr>
        <w:t>sectiunea</w:t>
      </w:r>
      <w:proofErr w:type="spellEnd"/>
      <w:r w:rsidRPr="0023309C">
        <w:rPr>
          <w:rFonts w:ascii="Trebuchet MS" w:hAnsi="Trebuchet MS" w:cs="Times New Roman"/>
          <w:bCs/>
          <w:i/>
          <w:sz w:val="24"/>
          <w:szCs w:val="24"/>
        </w:rPr>
        <w:t xml:space="preserve"> aferenta din Cererea de Finanțare,</w:t>
      </w:r>
    </w:p>
    <w:p w14:paraId="0A6D8593"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w:t>
      </w:r>
      <w:proofErr w:type="spellStart"/>
      <w:r w:rsidRPr="0023309C">
        <w:rPr>
          <w:rFonts w:ascii="Trebuchet MS" w:hAnsi="Trebuchet MS" w:cs="Times New Roman"/>
          <w:bCs/>
          <w:i/>
          <w:sz w:val="24"/>
          <w:szCs w:val="24"/>
        </w:rPr>
        <w:t>finanţeze</w:t>
      </w:r>
      <w:proofErr w:type="spellEnd"/>
      <w:r w:rsidRPr="0023309C">
        <w:rPr>
          <w:rFonts w:ascii="Trebuchet MS" w:hAnsi="Trebuchet MS" w:cs="Times New Roman"/>
          <w:bCs/>
          <w:i/>
          <w:sz w:val="24"/>
          <w:szCs w:val="24"/>
        </w:rPr>
        <w:t xml:space="preserve"> toate costurile, inclusiv costurile neeligibile, dar necesare, aferente proiectului,</w:t>
      </w:r>
    </w:p>
    <w:p w14:paraId="26AA04D6"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 Să asigure resursele financiare necesare implementării optime a proiectului în </w:t>
      </w:r>
      <w:proofErr w:type="spellStart"/>
      <w:r w:rsidRPr="0023309C">
        <w:rPr>
          <w:rFonts w:ascii="Trebuchet MS" w:hAnsi="Trebuchet MS" w:cs="Times New Roman"/>
          <w:bCs/>
          <w:i/>
          <w:sz w:val="24"/>
          <w:szCs w:val="24"/>
        </w:rPr>
        <w:t>condiţiile</w:t>
      </w:r>
      <w:proofErr w:type="spellEnd"/>
      <w:r w:rsidRPr="0023309C">
        <w:rPr>
          <w:rFonts w:ascii="Trebuchet MS" w:hAnsi="Trebuchet MS" w:cs="Times New Roman"/>
          <w:bCs/>
          <w:i/>
          <w:sz w:val="24"/>
          <w:szCs w:val="24"/>
        </w:rPr>
        <w:t xml:space="preserve"> rambursării ulterioare a cheltuielilor eligibile din fondurile Uniunii,</w:t>
      </w:r>
    </w:p>
    <w:p w14:paraId="63885491" w14:textId="77777777" w:rsidR="008129F7" w:rsidRPr="0023309C" w:rsidRDefault="008129F7" w:rsidP="008129F7">
      <w:pPr>
        <w:pStyle w:val="Ghid2"/>
        <w:spacing w:before="0" w:line="276" w:lineRule="auto"/>
        <w:ind w:left="720"/>
        <w:jc w:val="both"/>
        <w:rPr>
          <w:rFonts w:ascii="Calibri" w:hAnsi="Calibri" w:cs="Arial"/>
          <w:bCs/>
          <w:i w:val="0"/>
          <w:sz w:val="22"/>
          <w:szCs w:val="22"/>
        </w:rPr>
      </w:pPr>
      <w:r w:rsidRPr="0023309C">
        <w:rPr>
          <w:rFonts w:asciiTheme="minorHAnsi" w:hAnsiTheme="minorHAnsi"/>
          <w:bCs/>
          <w:sz w:val="22"/>
          <w:szCs w:val="22"/>
        </w:rPr>
        <w:fldChar w:fldCharType="begin">
          <w:ffData>
            <w:name w:val=""/>
            <w:enabled/>
            <w:calcOnExit w:val="0"/>
            <w:checkBox>
              <w:sizeAuto/>
              <w:default w:val="0"/>
            </w:checkBox>
          </w:ffData>
        </w:fldChar>
      </w:r>
      <w:r w:rsidRPr="0023309C">
        <w:rPr>
          <w:rFonts w:asciiTheme="minorHAnsi" w:hAnsiTheme="minorHAnsi"/>
          <w:bCs/>
          <w:sz w:val="22"/>
          <w:szCs w:val="22"/>
        </w:rPr>
        <w:instrText xml:space="preserve"> FORMCHECKBOX </w:instrText>
      </w:r>
      <w:r w:rsidR="00000000">
        <w:rPr>
          <w:rFonts w:asciiTheme="minorHAnsi" w:hAnsiTheme="minorHAnsi"/>
          <w:bCs/>
          <w:sz w:val="22"/>
          <w:szCs w:val="22"/>
        </w:rPr>
      </w:r>
      <w:r w:rsidR="00000000">
        <w:rPr>
          <w:rFonts w:asciiTheme="minorHAnsi" w:hAnsiTheme="minorHAnsi"/>
          <w:bCs/>
          <w:sz w:val="22"/>
          <w:szCs w:val="22"/>
        </w:rPr>
        <w:fldChar w:fldCharType="separate"/>
      </w:r>
      <w:r w:rsidRPr="0023309C">
        <w:rPr>
          <w:rFonts w:asciiTheme="minorHAnsi" w:hAnsiTheme="minorHAnsi"/>
          <w:bCs/>
          <w:sz w:val="22"/>
          <w:szCs w:val="22"/>
        </w:rPr>
        <w:fldChar w:fldCharType="end"/>
      </w:r>
      <w:r w:rsidRPr="0023309C">
        <w:rPr>
          <w:rFonts w:ascii="Trebuchet MS" w:hAnsi="Trebuchet MS"/>
          <w:bCs/>
          <w:iCs/>
          <w:szCs w:val="24"/>
          <w:lang w:eastAsia="sk-SK"/>
        </w:rPr>
        <w:t xml:space="preserve"> S</w:t>
      </w:r>
      <w:r w:rsidRPr="0023309C">
        <w:rPr>
          <w:rFonts w:ascii="Trebuchet MS" w:eastAsiaTheme="minorHAnsi" w:hAnsi="Trebuchet MS"/>
          <w:bCs/>
          <w:szCs w:val="24"/>
        </w:rPr>
        <w:t xml:space="preserve">ă asigure folosința echipamentelor </w:t>
      </w:r>
      <w:proofErr w:type="spellStart"/>
      <w:r w:rsidRPr="0023309C">
        <w:rPr>
          <w:rFonts w:ascii="Trebuchet MS" w:eastAsiaTheme="minorHAnsi" w:hAnsi="Trebuchet MS"/>
          <w:bCs/>
          <w:szCs w:val="24"/>
        </w:rPr>
        <w:t>şi</w:t>
      </w:r>
      <w:proofErr w:type="spellEnd"/>
      <w:r w:rsidRPr="0023309C">
        <w:rPr>
          <w:rFonts w:ascii="Trebuchet MS" w:eastAsiaTheme="minorHAnsi" w:hAnsi="Trebuchet MS"/>
          <w:bCs/>
          <w:szCs w:val="24"/>
        </w:rPr>
        <w:t xml:space="preserve"> bunurilor </w:t>
      </w:r>
      <w:proofErr w:type="spellStart"/>
      <w:r w:rsidRPr="0023309C">
        <w:rPr>
          <w:rFonts w:ascii="Trebuchet MS" w:eastAsiaTheme="minorHAnsi" w:hAnsi="Trebuchet MS"/>
          <w:bCs/>
          <w:szCs w:val="24"/>
        </w:rPr>
        <w:t>achiziţionate</w:t>
      </w:r>
      <w:proofErr w:type="spellEnd"/>
      <w:r w:rsidRPr="0023309C">
        <w:rPr>
          <w:rFonts w:ascii="Trebuchet MS" w:eastAsiaTheme="minorHAnsi" w:hAnsi="Trebuchet MS"/>
          <w:bCs/>
          <w:szCs w:val="24"/>
        </w:rPr>
        <w:t xml:space="preserve"> prin proiect, împreună cu partenerii, după caz, pentru scopul declarat în proiect</w:t>
      </w:r>
    </w:p>
    <w:p w14:paraId="00211BD1" w14:textId="77777777" w:rsidR="008129F7" w:rsidRDefault="008129F7" w:rsidP="008129F7">
      <w:pPr>
        <w:pStyle w:val="ListParagraph"/>
        <w:spacing w:after="0" w:line="240" w:lineRule="auto"/>
        <w:jc w:val="both"/>
        <w:rPr>
          <w:rFonts w:ascii="Trebuchet MS" w:hAnsi="Trebuchet MS" w:cs="Times New Roman"/>
          <w:bCs/>
          <w:i/>
          <w:sz w:val="20"/>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23309C">
        <w:rPr>
          <w:rFonts w:ascii="Trebuchet MS" w:hAnsi="Trebuchet MS" w:cs="Times New Roman"/>
          <w:bCs/>
        </w:rPr>
        <w:t>(pentru investiții din FEDR/FC</w:t>
      </w:r>
      <w:r w:rsidRPr="0023309C">
        <w:rPr>
          <w:rFonts w:ascii="Trebuchet MS" w:hAnsi="Trebuchet MS" w:cs="Times New Roman"/>
          <w:bCs/>
          <w:i/>
          <w:sz w:val="20"/>
          <w:szCs w:val="24"/>
        </w:rPr>
        <w:t>).</w:t>
      </w:r>
    </w:p>
    <w:p w14:paraId="719FAE16" w14:textId="601ACB53" w:rsidR="0017204F" w:rsidRPr="0023309C" w:rsidRDefault="0017204F" w:rsidP="008129F7">
      <w:pPr>
        <w:pStyle w:val="ListParagraph"/>
        <w:spacing w:after="0" w:line="240" w:lineRule="auto"/>
        <w:jc w:val="both"/>
        <w:rPr>
          <w:rFonts w:ascii="Trebuchet MS" w:hAnsi="Trebuchet MS" w:cs="Times New Roman"/>
          <w:bCs/>
          <w:i/>
          <w:sz w:val="24"/>
          <w:szCs w:val="24"/>
        </w:rPr>
      </w:pPr>
      <w:ins w:id="7" w:author="Anda Gabriela Popescu" w:date="2023-12-29T10:15:00Z">
        <w:r w:rsidRPr="0023309C">
          <w:rPr>
            <w:bCs/>
          </w:rPr>
          <w:fldChar w:fldCharType="begin">
            <w:ffData>
              <w:name w:val=""/>
              <w:enabled/>
              <w:calcOnExit w:val="0"/>
              <w:checkBox>
                <w:sizeAuto/>
                <w:default w:val="0"/>
              </w:checkBox>
            </w:ffData>
          </w:fldChar>
        </w:r>
        <w:r w:rsidRPr="0023309C">
          <w:rPr>
            <w:bCs/>
          </w:rPr>
          <w:instrText xml:space="preserve"> FORMCHECKBOX </w:instrText>
        </w:r>
        <w:r>
          <w:rPr>
            <w:bCs/>
          </w:rPr>
        </w:r>
        <w:r>
          <w:rPr>
            <w:bCs/>
          </w:rPr>
          <w:fldChar w:fldCharType="separate"/>
        </w:r>
        <w:r w:rsidRPr="0023309C">
          <w:rPr>
            <w:bCs/>
          </w:rPr>
          <w:fldChar w:fldCharType="end"/>
        </w:r>
        <w:r>
          <w:rPr>
            <w:bCs/>
          </w:rPr>
          <w:t xml:space="preserve"> </w:t>
        </w:r>
      </w:ins>
      <w:ins w:id="8" w:author="Anda Gabriela Popescu" w:date="2023-12-29T10:14:00Z">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ins>
    </w:p>
    <w:p w14:paraId="1134CBF0"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prezinte, la momentul contractării, la cererea AM/OI, toate documentele necesare pentru a dovedi îndeplinirea condițiilor de eligibilitate.</w:t>
      </w:r>
    </w:p>
    <w:p w14:paraId="318073B5" w14:textId="77777777" w:rsidR="008129F7" w:rsidRPr="0023309C" w:rsidRDefault="008129F7" w:rsidP="008129F7">
      <w:pPr>
        <w:suppressAutoHyphens w:val="0"/>
        <w:autoSpaceDE w:val="0"/>
        <w:autoSpaceDN w:val="0"/>
        <w:adjustRightInd w:val="0"/>
        <w:spacing w:after="0" w:line="240" w:lineRule="auto"/>
        <w:ind w:left="720"/>
        <w:jc w:val="both"/>
        <w:rPr>
          <w:rFonts w:ascii="Calibri" w:hAnsi="Calibri"/>
          <w:bCs/>
          <w:sz w:val="20"/>
          <w:szCs w:val="20"/>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 xml:space="preserve">În cazul în care au fost demarate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înainte de depunerea proiectului, eventualele proceduri de </w:t>
      </w:r>
      <w:proofErr w:type="spellStart"/>
      <w:r w:rsidRPr="0023309C">
        <w:rPr>
          <w:rFonts w:ascii="Trebuchet MS" w:hAnsi="Trebuchet MS" w:cs="Times New Roman"/>
          <w:bCs/>
          <w:i/>
          <w:sz w:val="24"/>
          <w:szCs w:val="24"/>
        </w:rPr>
        <w:t>achiziţii</w:t>
      </w:r>
      <w:proofErr w:type="spellEnd"/>
      <w:r w:rsidRPr="0023309C">
        <w:rPr>
          <w:rFonts w:ascii="Trebuchet MS" w:hAnsi="Trebuchet MS" w:cs="Times New Roman"/>
          <w:bCs/>
          <w:i/>
          <w:sz w:val="24"/>
          <w:szCs w:val="24"/>
        </w:rPr>
        <w:t xml:space="preserve"> publice aferente acestor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au respectat </w:t>
      </w:r>
      <w:proofErr w:type="spellStart"/>
      <w:r w:rsidRPr="0023309C">
        <w:rPr>
          <w:rFonts w:ascii="Trebuchet MS" w:hAnsi="Trebuchet MS" w:cs="Times New Roman"/>
          <w:bCs/>
          <w:i/>
          <w:sz w:val="24"/>
          <w:szCs w:val="24"/>
        </w:rPr>
        <w:t>legislaţia</w:t>
      </w:r>
      <w:proofErr w:type="spellEnd"/>
      <w:r w:rsidRPr="0023309C">
        <w:rPr>
          <w:rFonts w:ascii="Trebuchet MS" w:hAnsi="Trebuchet MS" w:cs="Times New Roman"/>
          <w:bCs/>
          <w:i/>
          <w:sz w:val="24"/>
          <w:szCs w:val="24"/>
        </w:rPr>
        <w:t xml:space="preserve"> privind </w:t>
      </w:r>
      <w:proofErr w:type="spellStart"/>
      <w:r w:rsidRPr="0023309C">
        <w:rPr>
          <w:rFonts w:ascii="Trebuchet MS" w:hAnsi="Trebuchet MS" w:cs="Times New Roman"/>
          <w:bCs/>
          <w:i/>
          <w:sz w:val="24"/>
          <w:szCs w:val="24"/>
        </w:rPr>
        <w:t>achiziţiile</w:t>
      </w:r>
      <w:proofErr w:type="spellEnd"/>
      <w:r w:rsidRPr="0023309C">
        <w:rPr>
          <w:rFonts w:ascii="Trebuchet MS" w:hAnsi="Trebuchet MS" w:cs="Times New Roman"/>
          <w:bCs/>
          <w:i/>
          <w:sz w:val="24"/>
          <w:szCs w:val="24"/>
        </w:rPr>
        <w:t xml:space="preserve"> publice</w:t>
      </w:r>
    </w:p>
    <w:p w14:paraId="27E3AD78" w14:textId="7EE15CD9"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respecte, pe durata pregătirii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implementării proiectului, prevederile </w:t>
      </w:r>
      <w:proofErr w:type="spellStart"/>
      <w:r w:rsidRPr="0023309C">
        <w:rPr>
          <w:rFonts w:ascii="Trebuchet MS" w:hAnsi="Trebuchet MS" w:cs="Times New Roman"/>
          <w:bCs/>
          <w:i/>
          <w:sz w:val="24"/>
          <w:szCs w:val="24"/>
        </w:rPr>
        <w:t>legislaţiei</w:t>
      </w:r>
      <w:proofErr w:type="spellEnd"/>
      <w:r w:rsidRPr="0023309C">
        <w:rPr>
          <w:rFonts w:ascii="Trebuchet MS" w:hAnsi="Trebuchet MS" w:cs="Times New Roman"/>
          <w:bCs/>
          <w:i/>
          <w:sz w:val="24"/>
          <w:szCs w:val="24"/>
        </w:rPr>
        <w:t xml:space="preserve"> europene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naţionale</w:t>
      </w:r>
      <w:proofErr w:type="spellEnd"/>
      <w:r w:rsidRPr="0023309C">
        <w:rPr>
          <w:rFonts w:ascii="Trebuchet MS" w:hAnsi="Trebuchet MS" w:cs="Times New Roman"/>
          <w:bCs/>
          <w:i/>
          <w:sz w:val="24"/>
          <w:szCs w:val="24"/>
        </w:rPr>
        <w:t xml:space="preserve"> în domeniul dezvoltării durabile, </w:t>
      </w:r>
      <w:proofErr w:type="spellStart"/>
      <w:r w:rsidRPr="0023309C">
        <w:rPr>
          <w:rFonts w:ascii="Trebuchet MS" w:hAnsi="Trebuchet MS" w:cs="Times New Roman"/>
          <w:bCs/>
          <w:i/>
          <w:sz w:val="24"/>
          <w:szCs w:val="24"/>
        </w:rPr>
        <w:t>inclusv</w:t>
      </w:r>
      <w:proofErr w:type="spellEnd"/>
      <w:r w:rsidRPr="0023309C">
        <w:rPr>
          <w:rFonts w:ascii="Trebuchet MS" w:hAnsi="Trebuchet MS" w:cs="Times New Roman"/>
          <w:bCs/>
          <w:i/>
          <w:sz w:val="24"/>
          <w:szCs w:val="24"/>
        </w:rPr>
        <w:t xml:space="preserve"> DNSH, imunizarea la schimbări climatice,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w:t>
      </w:r>
      <w:proofErr w:type="spellStart"/>
      <w:r w:rsidRPr="0023309C">
        <w:rPr>
          <w:rFonts w:ascii="Trebuchet MS" w:hAnsi="Trebuchet MS" w:cs="Times New Roman"/>
          <w:bCs/>
          <w:i/>
          <w:sz w:val="24"/>
          <w:szCs w:val="24"/>
        </w:rPr>
        <w:t>şanse</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nediscriminării,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gen, GDPR, Carta drepturilor fundamentale a Uniunii Europene, Convenția ONU privind Drepturile Persoanelor cu Handicap, ajutorului de stat și/sau </w:t>
      </w:r>
      <w:proofErr w:type="spellStart"/>
      <w:r w:rsidRPr="0023309C">
        <w:rPr>
          <w:rFonts w:ascii="Trebuchet MS" w:hAnsi="Trebuchet MS" w:cs="Times New Roman"/>
          <w:bCs/>
          <w:i/>
          <w:sz w:val="24"/>
          <w:szCs w:val="24"/>
        </w:rPr>
        <w:t>minimis</w:t>
      </w:r>
      <w:proofErr w:type="spellEnd"/>
      <w:r w:rsidRPr="0023309C">
        <w:rPr>
          <w:rFonts w:ascii="Trebuchet MS" w:hAnsi="Trebuchet MS" w:cs="Times New Roman"/>
          <w:bCs/>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w:t>
      </w:r>
      <w:r w:rsidRPr="0023309C">
        <w:rPr>
          <w:rFonts w:ascii="Trebuchet MS" w:hAnsi="Trebuchet MS" w:cs="Times New Roman"/>
          <w:bCs/>
          <w:i/>
          <w:sz w:val="24"/>
          <w:szCs w:val="24"/>
        </w:rPr>
        <w:lastRenderedPageBreak/>
        <w:t xml:space="preserve">menționate în Ghidul solicitantului vor fi aduse la cunoștința AM/OI în termen de </w:t>
      </w:r>
      <w:r w:rsidRPr="00D75714">
        <w:rPr>
          <w:rFonts w:ascii="Trebuchet MS" w:hAnsi="Trebuchet MS" w:cs="Times New Roman"/>
          <w:bCs/>
          <w:i/>
          <w:sz w:val="24"/>
          <w:szCs w:val="24"/>
        </w:rPr>
        <w:t>&lt;</w:t>
      </w:r>
      <w:r w:rsidRPr="0023309C">
        <w:rPr>
          <w:rFonts w:ascii="Trebuchet MS" w:hAnsi="Trebuchet MS" w:cs="Times New Roman"/>
          <w:bCs/>
          <w:i/>
          <w:sz w:val="24"/>
          <w:szCs w:val="24"/>
        </w:rPr>
        <w:t>xxx&gt;  de la luarea la cunoștință a situației respective.</w:t>
      </w:r>
    </w:p>
    <w:p w14:paraId="1B19614A"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iau toate măsurile pentru respectarea regulilor privind evitarea conflictului de interese, în conformitate cu reglementările europene și naționale în vigoare.</w:t>
      </w:r>
    </w:p>
    <w:p w14:paraId="37B609E9" w14:textId="77777777" w:rsidR="008129F7" w:rsidRPr="0023309C" w:rsidRDefault="008129F7" w:rsidP="008129F7">
      <w:pPr>
        <w:pStyle w:val="ListParagraph"/>
        <w:spacing w:after="0" w:line="240" w:lineRule="auto"/>
        <w:jc w:val="both"/>
        <w:rPr>
          <w:rFonts w:ascii="Trebuchet MS" w:hAnsi="Trebuchet MS" w:cs="Times New Roman"/>
          <w:bCs/>
          <w:i/>
          <w:color w:val="00B050"/>
          <w:sz w:val="24"/>
          <w:szCs w:val="24"/>
        </w:rPr>
      </w:pPr>
      <w:r w:rsidRPr="0023309C">
        <w:rPr>
          <w:bCs/>
          <w:color w:val="00B050"/>
        </w:rPr>
        <w:fldChar w:fldCharType="begin">
          <w:ffData>
            <w:name w:val=""/>
            <w:enabled/>
            <w:calcOnExit w:val="0"/>
            <w:checkBox>
              <w:sizeAuto/>
              <w:default w:val="0"/>
            </w:checkBox>
          </w:ffData>
        </w:fldChar>
      </w:r>
      <w:r w:rsidRPr="0023309C">
        <w:rPr>
          <w:bCs/>
          <w:color w:val="00B050"/>
        </w:rPr>
        <w:instrText xml:space="preserve"> FORMCHECKBOX </w:instrText>
      </w:r>
      <w:r w:rsidR="00000000">
        <w:rPr>
          <w:bCs/>
          <w:color w:val="00B050"/>
        </w:rPr>
      </w:r>
      <w:r w:rsidR="00000000">
        <w:rPr>
          <w:bCs/>
          <w:color w:val="00B050"/>
        </w:rPr>
        <w:fldChar w:fldCharType="separate"/>
      </w:r>
      <w:r w:rsidRPr="0023309C">
        <w:rPr>
          <w:bCs/>
          <w:color w:val="00B050"/>
        </w:rPr>
        <w:fldChar w:fldCharType="end"/>
      </w:r>
      <w:r w:rsidRPr="0023309C">
        <w:rPr>
          <w:rFonts w:ascii="Trebuchet MS" w:hAnsi="Trebuchet MS" w:cs="Times New Roman"/>
          <w:bCs/>
          <w:i/>
          <w:iCs/>
          <w:color w:val="00B050"/>
          <w:sz w:val="24"/>
          <w:szCs w:val="24"/>
          <w:lang w:eastAsia="sk-SK"/>
        </w:rPr>
        <w:t xml:space="preserve"> </w:t>
      </w:r>
      <w:r w:rsidRPr="0023309C">
        <w:rPr>
          <w:rFonts w:ascii="Trebuchet MS" w:hAnsi="Trebuchet MS" w:cs="Times New Roman"/>
          <w:bCs/>
          <w:i/>
          <w:sz w:val="24"/>
          <w:szCs w:val="24"/>
        </w:rPr>
        <w:t xml:space="preserve">Alte cerințe specifice pentru fiecare apel de </w:t>
      </w:r>
      <w:r w:rsidRPr="0027149B">
        <w:rPr>
          <w:rFonts w:ascii="Trebuchet MS" w:hAnsi="Trebuchet MS" w:cs="Times New Roman"/>
          <w:bCs/>
          <w:i/>
          <w:sz w:val="24"/>
          <w:szCs w:val="24"/>
        </w:rPr>
        <w:t>proiecte (</w:t>
      </w:r>
      <w:r w:rsidRPr="0027149B">
        <w:rPr>
          <w:rFonts w:ascii="Trebuchet MS" w:hAnsi="Trebuchet MS" w:cs="Times New Roman"/>
          <w:bCs/>
          <w:i/>
          <w:iCs/>
          <w:sz w:val="18"/>
          <w:szCs w:val="18"/>
        </w:rPr>
        <w:t>text static introdus la definire apel ca angajament distinct, va fi adaptat de către Autoritatea de management pentru fiecare apel</w:t>
      </w:r>
      <w:r w:rsidRPr="0027149B">
        <w:rPr>
          <w:rFonts w:ascii="Trebuchet MS" w:hAnsi="Trebuchet MS" w:cs="Times New Roman"/>
          <w:bCs/>
          <w:i/>
          <w:sz w:val="24"/>
          <w:szCs w:val="24"/>
        </w:rPr>
        <w:t>).</w:t>
      </w:r>
    </w:p>
    <w:p w14:paraId="5DA6F8B3" w14:textId="77777777" w:rsidR="008129F7" w:rsidRPr="0023309C"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bCs/>
          <w:sz w:val="24"/>
          <w:szCs w:val="24"/>
        </w:rPr>
      </w:pPr>
      <w:proofErr w:type="spellStart"/>
      <w:r w:rsidRPr="0023309C">
        <w:rPr>
          <w:rFonts w:ascii="Trebuchet MS" w:hAnsi="Trebuchet MS"/>
          <w:bCs/>
          <w:sz w:val="24"/>
          <w:szCs w:val="24"/>
        </w:rPr>
        <w:t>Imi</w:t>
      </w:r>
      <w:proofErr w:type="spellEnd"/>
      <w:r w:rsidRPr="0023309C">
        <w:rPr>
          <w:rFonts w:ascii="Trebuchet MS" w:hAnsi="Trebuchet MS"/>
          <w:bCs/>
          <w:sz w:val="24"/>
          <w:szCs w:val="24"/>
        </w:rPr>
        <w:t xml:space="preserve">  exprim acordul cu privire la utilizarea </w:t>
      </w:r>
      <w:proofErr w:type="spellStart"/>
      <w:r w:rsidRPr="0023309C">
        <w:rPr>
          <w:rFonts w:ascii="Trebuchet MS" w:hAnsi="Trebuchet MS"/>
          <w:bCs/>
          <w:sz w:val="24"/>
          <w:szCs w:val="24"/>
        </w:rPr>
        <w:t>şi</w:t>
      </w:r>
      <w:proofErr w:type="spellEnd"/>
      <w:r w:rsidRPr="0023309C">
        <w:rPr>
          <w:rFonts w:ascii="Trebuchet MS" w:hAnsi="Trebuchet MS"/>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99FC8AF" w14:textId="77777777" w:rsidR="008129F7" w:rsidRPr="0023309C"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Declar că am luat la cunoștință că în etapa de contractare am obligația să fac dovada tuturor celor declarate prin prezenta Declarație, sub sancțiunea respingerii cererii de finanțare</w:t>
      </w:r>
    </w:p>
    <w:p w14:paraId="31E2E3BA" w14:textId="77777777" w:rsidR="008129F7"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 xml:space="preserve">Declar că sunt pe deplin autorizat să semnez această </w:t>
      </w:r>
      <w:proofErr w:type="spellStart"/>
      <w:r w:rsidRPr="0023309C">
        <w:rPr>
          <w:bCs/>
          <w:sz w:val="24"/>
        </w:rPr>
        <w:t>declaraţie</w:t>
      </w:r>
      <w:proofErr w:type="spellEnd"/>
      <w:r w:rsidRPr="0023309C">
        <w:rPr>
          <w:bCs/>
          <w:sz w:val="24"/>
        </w:rPr>
        <w:t xml:space="preserve"> în numele &lt;denumire </w:t>
      </w:r>
      <w:r w:rsidRPr="0023309C">
        <w:rPr>
          <w:bCs/>
          <w:sz w:val="24"/>
          <w:shd w:val="clear" w:color="auto" w:fill="B2B2B2"/>
        </w:rPr>
        <w:t>entitate juridica</w:t>
      </w:r>
      <w:r w:rsidRPr="0023309C">
        <w:rPr>
          <w:bCs/>
          <w:sz w:val="24"/>
        </w:rPr>
        <w:t>&gt;.</w:t>
      </w:r>
    </w:p>
    <w:p w14:paraId="4A88E01A" w14:textId="77777777" w:rsidR="00FA44F5" w:rsidRDefault="00FA44F5" w:rsidP="00FA44F5">
      <w:pPr>
        <w:pStyle w:val="bullet"/>
        <w:numPr>
          <w:ilvl w:val="0"/>
          <w:numId w:val="0"/>
        </w:numPr>
        <w:spacing w:before="0" w:after="0"/>
        <w:ind w:left="720" w:hanging="360"/>
        <w:rPr>
          <w:bCs/>
          <w:sz w:val="24"/>
        </w:rPr>
      </w:pPr>
    </w:p>
    <w:p w14:paraId="1D9BB97F" w14:textId="77777777" w:rsidR="00FA44F5" w:rsidRDefault="00FA44F5" w:rsidP="00FA44F5">
      <w:pPr>
        <w:pStyle w:val="bullet"/>
        <w:numPr>
          <w:ilvl w:val="0"/>
          <w:numId w:val="0"/>
        </w:numPr>
        <w:spacing w:before="0" w:after="0"/>
        <w:ind w:left="720" w:hanging="360"/>
        <w:rPr>
          <w:bCs/>
          <w:sz w:val="24"/>
        </w:rPr>
      </w:pPr>
    </w:p>
    <w:p w14:paraId="6E2EBDD3" w14:textId="77777777" w:rsidR="00FA44F5" w:rsidRDefault="00FA44F5" w:rsidP="00FA44F5">
      <w:pPr>
        <w:pStyle w:val="bullet"/>
        <w:numPr>
          <w:ilvl w:val="0"/>
          <w:numId w:val="0"/>
        </w:numPr>
        <w:spacing w:before="0" w:after="0"/>
        <w:ind w:left="720" w:hanging="360"/>
        <w:rPr>
          <w:bCs/>
          <w:sz w:val="24"/>
        </w:rPr>
      </w:pPr>
    </w:p>
    <w:p w14:paraId="21ADA753" w14:textId="77777777" w:rsidR="00FA44F5" w:rsidRPr="0023309C" w:rsidRDefault="00FA44F5" w:rsidP="00FA44F5">
      <w:pPr>
        <w:pStyle w:val="bullet"/>
        <w:numPr>
          <w:ilvl w:val="0"/>
          <w:numId w:val="0"/>
        </w:numPr>
        <w:spacing w:before="0" w:after="0"/>
        <w:ind w:left="720" w:hanging="360"/>
        <w:rPr>
          <w:bCs/>
          <w:sz w:val="24"/>
        </w:rPr>
      </w:pPr>
    </w:p>
    <w:p w14:paraId="68471D9A"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nume</w:t>
      </w:r>
      <w:r w:rsidRPr="0023309C">
        <w:rPr>
          <w:bCs/>
          <w:sz w:val="24"/>
        </w:rPr>
        <w:t>&gt;, &lt;</w:t>
      </w:r>
      <w:r w:rsidRPr="0023309C">
        <w:rPr>
          <w:bCs/>
          <w:sz w:val="24"/>
          <w:shd w:val="clear" w:color="auto" w:fill="B2B2B2"/>
        </w:rPr>
        <w:t>prenume</w:t>
      </w:r>
      <w:r w:rsidRPr="0023309C">
        <w:rPr>
          <w:bCs/>
          <w:sz w:val="24"/>
        </w:rPr>
        <w:t xml:space="preserve">&gt;, </w:t>
      </w:r>
    </w:p>
    <w:p w14:paraId="0B477E48"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funcție</w:t>
      </w:r>
      <w:r w:rsidRPr="0023309C">
        <w:rPr>
          <w:bCs/>
          <w:sz w:val="24"/>
        </w:rPr>
        <w:t xml:space="preserve">&gt;, </w:t>
      </w:r>
    </w:p>
    <w:p w14:paraId="50C441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 xml:space="preserve">Semnătură </w:t>
      </w:r>
    </w:p>
    <w:p w14:paraId="141B92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Dată (</w:t>
      </w:r>
      <w:proofErr w:type="spellStart"/>
      <w:r w:rsidRPr="0023309C">
        <w:rPr>
          <w:bCs/>
          <w:sz w:val="24"/>
        </w:rPr>
        <w:t>zz</w:t>
      </w:r>
      <w:proofErr w:type="spellEnd"/>
      <w:r w:rsidRPr="0023309C">
        <w:rPr>
          <w:bCs/>
          <w:sz w:val="24"/>
        </w:rPr>
        <w:t>/</w:t>
      </w:r>
      <w:proofErr w:type="spellStart"/>
      <w:r w:rsidRPr="0023309C">
        <w:rPr>
          <w:bCs/>
          <w:sz w:val="24"/>
        </w:rPr>
        <w:t>ll</w:t>
      </w:r>
      <w:proofErr w:type="spellEnd"/>
      <w:r w:rsidRPr="0023309C">
        <w:rPr>
          <w:bCs/>
          <w:sz w:val="24"/>
        </w:rPr>
        <w:t>/</w:t>
      </w:r>
      <w:proofErr w:type="spellStart"/>
      <w:r w:rsidRPr="0023309C">
        <w:rPr>
          <w:bCs/>
          <w:sz w:val="24"/>
        </w:rPr>
        <w:t>aaaa</w:t>
      </w:r>
      <w:proofErr w:type="spellEnd"/>
      <w:r w:rsidRPr="0023309C">
        <w:rPr>
          <w:bCs/>
          <w:sz w:val="24"/>
        </w:rPr>
        <w:t xml:space="preserve">) </w:t>
      </w:r>
    </w:p>
    <w:p w14:paraId="239F4615" w14:textId="77777777" w:rsidR="008129F7" w:rsidRPr="0023309C" w:rsidRDefault="008129F7" w:rsidP="008129F7">
      <w:pPr>
        <w:spacing w:after="0" w:line="240" w:lineRule="auto"/>
        <w:jc w:val="both"/>
        <w:rPr>
          <w:rFonts w:ascii="Trebuchet MS" w:hAnsi="Trebuchet MS" w:cs="Times New Roman"/>
          <w:bCs/>
          <w:iCs/>
          <w:sz w:val="24"/>
          <w:szCs w:val="24"/>
        </w:rPr>
      </w:pPr>
    </w:p>
    <w:sectPr w:rsidR="008129F7" w:rsidRPr="0023309C">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98308" w14:textId="77777777" w:rsidR="00120157" w:rsidRDefault="00120157">
      <w:pPr>
        <w:spacing w:after="0" w:line="240" w:lineRule="auto"/>
      </w:pPr>
      <w:r>
        <w:separator/>
      </w:r>
    </w:p>
  </w:endnote>
  <w:endnote w:type="continuationSeparator" w:id="0">
    <w:p w14:paraId="5E5585CD" w14:textId="77777777" w:rsidR="00120157" w:rsidRDefault="00120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973956">
          <w:rPr>
            <w:noProof/>
          </w:rPr>
          <w:t>4</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815E" w14:textId="77777777" w:rsidR="00120157" w:rsidRDefault="00120157">
      <w:pPr>
        <w:spacing w:after="0" w:line="240" w:lineRule="auto"/>
      </w:pPr>
      <w:r>
        <w:separator/>
      </w:r>
    </w:p>
  </w:footnote>
  <w:footnote w:type="continuationSeparator" w:id="0">
    <w:p w14:paraId="5D1FBFBB" w14:textId="77777777" w:rsidR="00120157" w:rsidRDefault="00120157">
      <w:pPr>
        <w:spacing w:after="0" w:line="240" w:lineRule="auto"/>
      </w:pPr>
      <w:r>
        <w:continuationSeparator/>
      </w:r>
    </w:p>
  </w:footnote>
  <w:footnote w:id="1">
    <w:p w14:paraId="1C722A6D" w14:textId="77777777" w:rsidR="002664D9" w:rsidRPr="007B597B" w:rsidRDefault="002664D9" w:rsidP="002664D9">
      <w:pPr>
        <w:pStyle w:val="FootnoteText"/>
        <w:jc w:val="both"/>
        <w:rPr>
          <w:sz w:val="16"/>
          <w:szCs w:val="16"/>
        </w:rPr>
      </w:pPr>
      <w:r>
        <w:rPr>
          <w:rStyle w:val="FootnoteReference"/>
        </w:rPr>
        <w:footnoteRef/>
      </w:r>
      <w:r>
        <w:t xml:space="preserve"> </w:t>
      </w:r>
      <w:r w:rsidRPr="007B597B">
        <w:rPr>
          <w:sz w:val="16"/>
          <w:szCs w:val="16"/>
        </w:rPr>
        <w:t xml:space="preserve">(a) o </w:t>
      </w:r>
      <w:proofErr w:type="spellStart"/>
      <w:r w:rsidRPr="007B597B">
        <w:rPr>
          <w:sz w:val="16"/>
          <w:szCs w:val="16"/>
        </w:rPr>
        <w:t>Europă</w:t>
      </w:r>
      <w:proofErr w:type="spellEnd"/>
      <w:r w:rsidRPr="007B597B">
        <w:rPr>
          <w:sz w:val="16"/>
          <w:szCs w:val="16"/>
        </w:rPr>
        <w:t xml:space="preserve"> mai competitivă și mai inteligentă, prin promovarea unei transformări economice inovatoare și inteligente și a conectivității TIC regionale;</w:t>
      </w:r>
    </w:p>
    <w:p w14:paraId="62D2532A" w14:textId="77777777" w:rsidR="002664D9" w:rsidRPr="007B597B" w:rsidRDefault="002664D9" w:rsidP="002664D9">
      <w:pPr>
        <w:pStyle w:val="FootnoteText"/>
        <w:jc w:val="both"/>
        <w:rPr>
          <w:sz w:val="16"/>
          <w:szCs w:val="16"/>
        </w:rPr>
      </w:pPr>
      <w:r w:rsidRPr="007B597B">
        <w:rPr>
          <w:sz w:val="16"/>
          <w:szCs w:val="16"/>
        </w:rPr>
        <w:t xml:space="preserve">(b) o </w:t>
      </w:r>
      <w:proofErr w:type="spellStart"/>
      <w:r w:rsidRPr="007B597B">
        <w:rPr>
          <w:sz w:val="16"/>
          <w:szCs w:val="16"/>
        </w:rPr>
        <w:t>Europă</w:t>
      </w:r>
      <w:proofErr w:type="spellEnd"/>
      <w:r w:rsidRPr="007B597B">
        <w:rPr>
          <w:sz w:val="16"/>
          <w:szCs w:val="16"/>
        </w:rPr>
        <w:t xml:space="preserve"> mai verde, </w:t>
      </w:r>
      <w:proofErr w:type="spellStart"/>
      <w:r w:rsidRPr="007B597B">
        <w:rPr>
          <w:sz w:val="16"/>
          <w:szCs w:val="16"/>
        </w:rPr>
        <w:t>rezilientă</w:t>
      </w:r>
      <w:proofErr w:type="spellEnd"/>
      <w:r w:rsidRPr="007B597B">
        <w:rPr>
          <w:sz w:val="16"/>
          <w:szCs w:val="16"/>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9CD5B9C" w14:textId="77777777" w:rsidR="002664D9" w:rsidRPr="007B597B" w:rsidRDefault="002664D9" w:rsidP="002664D9">
      <w:pPr>
        <w:pStyle w:val="FootnoteText"/>
        <w:jc w:val="both"/>
        <w:rPr>
          <w:sz w:val="16"/>
          <w:szCs w:val="16"/>
        </w:rPr>
      </w:pPr>
      <w:r w:rsidRPr="007B597B">
        <w:rPr>
          <w:sz w:val="16"/>
          <w:szCs w:val="16"/>
        </w:rPr>
        <w:t xml:space="preserve">(c) o </w:t>
      </w:r>
      <w:proofErr w:type="spellStart"/>
      <w:r w:rsidRPr="007B597B">
        <w:rPr>
          <w:sz w:val="16"/>
          <w:szCs w:val="16"/>
        </w:rPr>
        <w:t>Europă</w:t>
      </w:r>
      <w:proofErr w:type="spellEnd"/>
      <w:r w:rsidRPr="007B597B">
        <w:rPr>
          <w:sz w:val="16"/>
          <w:szCs w:val="16"/>
        </w:rPr>
        <w:t xml:space="preserve"> mai conectată prin dezvoltarea mobilității;</w:t>
      </w:r>
    </w:p>
    <w:p w14:paraId="164031FC" w14:textId="77777777" w:rsidR="002664D9" w:rsidRPr="007B597B" w:rsidRDefault="002664D9" w:rsidP="002664D9">
      <w:pPr>
        <w:pStyle w:val="FootnoteText"/>
        <w:jc w:val="both"/>
        <w:rPr>
          <w:sz w:val="16"/>
          <w:szCs w:val="16"/>
        </w:rPr>
      </w:pPr>
      <w:r w:rsidRPr="007B597B">
        <w:rPr>
          <w:sz w:val="16"/>
          <w:szCs w:val="16"/>
        </w:rPr>
        <w:t xml:space="preserve">(d) o </w:t>
      </w:r>
      <w:proofErr w:type="spellStart"/>
      <w:r w:rsidRPr="007B597B">
        <w:rPr>
          <w:sz w:val="16"/>
          <w:szCs w:val="16"/>
        </w:rPr>
        <w:t>Europă</w:t>
      </w:r>
      <w:proofErr w:type="spellEnd"/>
      <w:r w:rsidRPr="007B597B">
        <w:rPr>
          <w:sz w:val="16"/>
          <w:szCs w:val="16"/>
        </w:rPr>
        <w:t xml:space="preserve"> mai socială și mai favorabilă incluziunii, prin implementarea Pilonului european al drepturilor sociale;</w:t>
      </w:r>
    </w:p>
    <w:p w14:paraId="37CA60DF" w14:textId="77777777" w:rsidR="002664D9" w:rsidRDefault="002664D9" w:rsidP="002664D9">
      <w:pPr>
        <w:pStyle w:val="FootnoteText"/>
        <w:jc w:val="both"/>
      </w:pPr>
      <w:r w:rsidRPr="007B597B">
        <w:rPr>
          <w:sz w:val="16"/>
          <w:szCs w:val="16"/>
        </w:rPr>
        <w:t xml:space="preserve">(e) o </w:t>
      </w:r>
      <w:proofErr w:type="spellStart"/>
      <w:r w:rsidRPr="007B597B">
        <w:rPr>
          <w:sz w:val="16"/>
          <w:szCs w:val="16"/>
        </w:rPr>
        <w:t>Europă</w:t>
      </w:r>
      <w:proofErr w:type="spellEnd"/>
      <w:r w:rsidRPr="007B597B">
        <w:rPr>
          <w:sz w:val="16"/>
          <w:szCs w:val="16"/>
        </w:rPr>
        <w:t xml:space="preserve"> mai aproape de cetățeni, prin promovarea dezvoltării durabile și integrate a tuturor tipurilor de teritorii și de inițiative locale.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21719402">
    <w:abstractNumId w:val="7"/>
  </w:num>
  <w:num w:numId="2" w16cid:durableId="175072166">
    <w:abstractNumId w:val="1"/>
  </w:num>
  <w:num w:numId="3" w16cid:durableId="1552377786">
    <w:abstractNumId w:val="8"/>
  </w:num>
  <w:num w:numId="4" w16cid:durableId="498470855">
    <w:abstractNumId w:val="6"/>
  </w:num>
  <w:num w:numId="5" w16cid:durableId="1380350864">
    <w:abstractNumId w:val="2"/>
  </w:num>
  <w:num w:numId="6" w16cid:durableId="191724751">
    <w:abstractNumId w:val="4"/>
  </w:num>
  <w:num w:numId="7" w16cid:durableId="2011832973">
    <w:abstractNumId w:val="0"/>
  </w:num>
  <w:num w:numId="8" w16cid:durableId="1688750827">
    <w:abstractNumId w:val="5"/>
  </w:num>
  <w:num w:numId="9" w16cid:durableId="1552618391">
    <w:abstractNumId w:val="7"/>
  </w:num>
  <w:num w:numId="10" w16cid:durableId="82524823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a Gabriela Popescu">
    <w15:presenceInfo w15:providerId="AD" w15:userId="S-1-5-21-1335690349-1632514493-598330653-3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43EC8"/>
    <w:rsid w:val="00054846"/>
    <w:rsid w:val="000820E9"/>
    <w:rsid w:val="000B081B"/>
    <w:rsid w:val="001179ED"/>
    <w:rsid w:val="00120157"/>
    <w:rsid w:val="0017204F"/>
    <w:rsid w:val="0017594F"/>
    <w:rsid w:val="001A029C"/>
    <w:rsid w:val="001B14EE"/>
    <w:rsid w:val="001E151E"/>
    <w:rsid w:val="001E4619"/>
    <w:rsid w:val="00231C4D"/>
    <w:rsid w:val="0023309C"/>
    <w:rsid w:val="00263D56"/>
    <w:rsid w:val="002664D9"/>
    <w:rsid w:val="0027149B"/>
    <w:rsid w:val="002F1A20"/>
    <w:rsid w:val="002F6292"/>
    <w:rsid w:val="00324F5B"/>
    <w:rsid w:val="003806E5"/>
    <w:rsid w:val="003C7A7C"/>
    <w:rsid w:val="003D4B7E"/>
    <w:rsid w:val="00421498"/>
    <w:rsid w:val="00423C14"/>
    <w:rsid w:val="00425679"/>
    <w:rsid w:val="00434DCF"/>
    <w:rsid w:val="0044147B"/>
    <w:rsid w:val="004544CE"/>
    <w:rsid w:val="00526080"/>
    <w:rsid w:val="0055799D"/>
    <w:rsid w:val="00565450"/>
    <w:rsid w:val="005A62F6"/>
    <w:rsid w:val="005F0241"/>
    <w:rsid w:val="00663721"/>
    <w:rsid w:val="00684C2D"/>
    <w:rsid w:val="00694857"/>
    <w:rsid w:val="006A2EEE"/>
    <w:rsid w:val="00752856"/>
    <w:rsid w:val="00754C2E"/>
    <w:rsid w:val="007A2915"/>
    <w:rsid w:val="007C71DB"/>
    <w:rsid w:val="007E679B"/>
    <w:rsid w:val="007F246B"/>
    <w:rsid w:val="008129F7"/>
    <w:rsid w:val="00814FE4"/>
    <w:rsid w:val="00834C27"/>
    <w:rsid w:val="00871C1F"/>
    <w:rsid w:val="008C149C"/>
    <w:rsid w:val="008D5EC3"/>
    <w:rsid w:val="008F02CA"/>
    <w:rsid w:val="008F6C2D"/>
    <w:rsid w:val="009003CA"/>
    <w:rsid w:val="00911ACC"/>
    <w:rsid w:val="00957872"/>
    <w:rsid w:val="00966E08"/>
    <w:rsid w:val="00973956"/>
    <w:rsid w:val="009A5719"/>
    <w:rsid w:val="009D1809"/>
    <w:rsid w:val="00A0529E"/>
    <w:rsid w:val="00A42B67"/>
    <w:rsid w:val="00A52519"/>
    <w:rsid w:val="00A75A50"/>
    <w:rsid w:val="00A8128D"/>
    <w:rsid w:val="00A908EC"/>
    <w:rsid w:val="00A94DD8"/>
    <w:rsid w:val="00B01FD4"/>
    <w:rsid w:val="00B139C1"/>
    <w:rsid w:val="00B21B72"/>
    <w:rsid w:val="00B466BA"/>
    <w:rsid w:val="00B57933"/>
    <w:rsid w:val="00B66944"/>
    <w:rsid w:val="00B71A92"/>
    <w:rsid w:val="00BA0172"/>
    <w:rsid w:val="00BE3929"/>
    <w:rsid w:val="00C03FA4"/>
    <w:rsid w:val="00C12785"/>
    <w:rsid w:val="00C35F3D"/>
    <w:rsid w:val="00C60A70"/>
    <w:rsid w:val="00C75AAE"/>
    <w:rsid w:val="00C80E86"/>
    <w:rsid w:val="00C935E8"/>
    <w:rsid w:val="00CD6F26"/>
    <w:rsid w:val="00CE5CDA"/>
    <w:rsid w:val="00D04ABE"/>
    <w:rsid w:val="00D309A0"/>
    <w:rsid w:val="00D43F3A"/>
    <w:rsid w:val="00D47378"/>
    <w:rsid w:val="00D624D6"/>
    <w:rsid w:val="00D7362B"/>
    <w:rsid w:val="00D75714"/>
    <w:rsid w:val="00DC230F"/>
    <w:rsid w:val="00DC6541"/>
    <w:rsid w:val="00DE1C7F"/>
    <w:rsid w:val="00E45405"/>
    <w:rsid w:val="00E75645"/>
    <w:rsid w:val="00EE366D"/>
    <w:rsid w:val="00EF6140"/>
    <w:rsid w:val="00F251BE"/>
    <w:rsid w:val="00F67FDE"/>
    <w:rsid w:val="00FA44F5"/>
    <w:rsid w:val="00FA7DC5"/>
    <w:rsid w:val="00FC62EA"/>
    <w:rsid w:val="00FD3F3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 w:type="paragraph" w:styleId="FootnoteText">
    <w:name w:val="footnote text"/>
    <w:basedOn w:val="Normal"/>
    <w:link w:val="FootnoteTextChar"/>
    <w:uiPriority w:val="99"/>
    <w:semiHidden/>
    <w:unhideWhenUsed/>
    <w:rsid w:val="002664D9"/>
    <w:pPr>
      <w:suppressAutoHyphens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4D9"/>
    <w:rPr>
      <w:sz w:val="20"/>
      <w:szCs w:val="20"/>
    </w:rPr>
  </w:style>
  <w:style w:type="character" w:styleId="FootnoteReference">
    <w:name w:val="footnote reference"/>
    <w:basedOn w:val="DefaultParagraphFont"/>
    <w:uiPriority w:val="99"/>
    <w:semiHidden/>
    <w:unhideWhenUsed/>
    <w:rsid w:val="002664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E3E5-507A-441F-A5F6-64C083C4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1477</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 Gabriela Popescu</cp:lastModifiedBy>
  <cp:revision>3</cp:revision>
  <cp:lastPrinted>2023-10-05T11:22:00Z</cp:lastPrinted>
  <dcterms:created xsi:type="dcterms:W3CDTF">2023-10-09T07:16:00Z</dcterms:created>
  <dcterms:modified xsi:type="dcterms:W3CDTF">2023-12-29T08:15:00Z</dcterms:modified>
  <dc:language>en-GB</dc:language>
</cp:coreProperties>
</file>